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F566BF" w:rsidRDefault="00B96854" w:rsidP="00B968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652529D" w14:textId="121915C8" w:rsidR="00B96854" w:rsidRPr="00F566BF" w:rsidRDefault="00AE330B" w:rsidP="00B96854">
      <w:pPr>
        <w:pStyle w:val="BodyTextIndent"/>
        <w:spacing w:line="240" w:lineRule="auto"/>
        <w:jc w:val="center"/>
        <w:rPr>
          <w:rFonts w:ascii="GHEA Grapalat" w:hAnsi="GHEA Grapalat"/>
          <w:i w:val="0"/>
          <w:lang w:val="af-ZA"/>
        </w:rPr>
      </w:pPr>
      <w:r>
        <w:rPr>
          <w:rFonts w:ascii="GHEA Grapalat" w:hAnsi="GHEA Grapalat"/>
          <w:i w:val="0"/>
          <w:lang w:val="af-ZA"/>
        </w:rPr>
        <w:t>ԲԱՑ</w:t>
      </w:r>
      <w:r w:rsidR="00513CB2">
        <w:rPr>
          <w:rFonts w:ascii="GHEA Grapalat" w:hAnsi="GHEA Grapalat"/>
          <w:i w:val="0"/>
          <w:lang w:val="af-ZA"/>
        </w:rPr>
        <w:t xml:space="preserve"> ՄՐՑՈՒՅԹ</w:t>
      </w:r>
      <w:r w:rsidR="00B96854">
        <w:rPr>
          <w:rFonts w:ascii="GHEA Grapalat" w:hAnsi="GHEA Grapalat"/>
          <w:i w:val="0"/>
          <w:lang w:val="af-ZA"/>
        </w:rPr>
        <w:t>Ի</w:t>
      </w:r>
      <w:r w:rsidR="00B96854">
        <w:rPr>
          <w:rFonts w:ascii="GHEA Grapalat" w:hAnsi="GHEA Grapalat"/>
          <w:i w:val="0"/>
          <w:lang w:val="hy-AM"/>
        </w:rPr>
        <w:t xml:space="preserve"> </w:t>
      </w:r>
      <w:r w:rsidR="00B96854" w:rsidRPr="00F566BF">
        <w:rPr>
          <w:rFonts w:ascii="GHEA Grapalat" w:hAnsi="GHEA Grapalat"/>
          <w:i w:val="0"/>
          <w:lang w:val="af-ZA"/>
        </w:rPr>
        <w:t>ՄԱՍԻՆ</w:t>
      </w:r>
    </w:p>
    <w:p w14:paraId="4F383D3B" w14:textId="77777777" w:rsidR="00B96854" w:rsidRPr="0054757D" w:rsidRDefault="00B96854" w:rsidP="00B9685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3B91E55D" w14:textId="56613DB0" w:rsidR="00B96854" w:rsidRPr="0054757D" w:rsidRDefault="00B96854" w:rsidP="00B96854">
      <w:pPr>
        <w:pStyle w:val="BodyTextIndent"/>
        <w:spacing w:line="240" w:lineRule="auto"/>
        <w:jc w:val="center"/>
        <w:rPr>
          <w:rFonts w:ascii="GHEA Grapalat" w:hAnsi="GHEA Grapalat"/>
          <w:i w:val="0"/>
          <w:lang w:val="af-ZA"/>
        </w:rPr>
      </w:pPr>
      <w:r>
        <w:rPr>
          <w:rFonts w:ascii="GHEA Grapalat" w:hAnsi="GHEA Grapalat"/>
          <w:i w:val="0"/>
          <w:lang w:val="af-ZA"/>
        </w:rPr>
        <w:t xml:space="preserve">2025 թվականի </w:t>
      </w:r>
      <w:r w:rsidR="00EC5C7F">
        <w:rPr>
          <w:rFonts w:ascii="GHEA Grapalat" w:hAnsi="GHEA Grapalat"/>
          <w:i w:val="0"/>
          <w:lang w:val="hy-AM"/>
        </w:rPr>
        <w:t>դեկ</w:t>
      </w:r>
      <w:r w:rsidR="007D0B50">
        <w:rPr>
          <w:rFonts w:ascii="GHEA Grapalat" w:hAnsi="GHEA Grapalat"/>
          <w:i w:val="0"/>
          <w:lang w:val="hy-AM"/>
        </w:rPr>
        <w:t>տեմբերի</w:t>
      </w:r>
      <w:r w:rsidR="00BF6FDA">
        <w:rPr>
          <w:rFonts w:ascii="GHEA Grapalat" w:hAnsi="GHEA Grapalat"/>
          <w:i w:val="0"/>
          <w:lang w:val="hy-AM"/>
        </w:rPr>
        <w:t xml:space="preserve"> </w:t>
      </w:r>
      <w:r w:rsidR="00810DF7">
        <w:rPr>
          <w:rFonts w:ascii="GHEA Grapalat" w:hAnsi="GHEA Grapalat"/>
          <w:i w:val="0"/>
          <w:lang w:val="hy-AM"/>
        </w:rPr>
        <w:t>19</w:t>
      </w:r>
      <w:r w:rsidRPr="00682035">
        <w:rPr>
          <w:rFonts w:ascii="GHEA Grapalat" w:hAnsi="GHEA Grapalat"/>
          <w:i w:val="0"/>
          <w:lang w:val="af-ZA"/>
        </w:rPr>
        <w:t>-ի</w:t>
      </w:r>
      <w:r w:rsidR="007575F9">
        <w:rPr>
          <w:rFonts w:ascii="GHEA Grapalat" w:hAnsi="GHEA Grapalat"/>
          <w:i w:val="0"/>
          <w:lang w:val="af-ZA"/>
        </w:rPr>
        <w:t xml:space="preserve"> թիվ</w:t>
      </w:r>
      <w:r w:rsidRPr="00064790">
        <w:rPr>
          <w:rFonts w:ascii="GHEA Grapalat" w:hAnsi="GHEA Grapalat"/>
          <w:i w:val="0"/>
          <w:lang w:val="af-ZA"/>
        </w:rPr>
        <w:t xml:space="preserve"> </w:t>
      </w:r>
      <w:r w:rsidR="004B2B18">
        <w:rPr>
          <w:rFonts w:ascii="GHEA Grapalat" w:hAnsi="GHEA Grapalat"/>
          <w:i w:val="0"/>
          <w:lang w:val="af-ZA"/>
        </w:rPr>
        <w:t>2</w:t>
      </w:r>
      <w:r w:rsidRPr="00064790">
        <w:rPr>
          <w:rFonts w:ascii="GHEA Grapalat" w:hAnsi="GHEA Grapalat"/>
          <w:i w:val="0"/>
          <w:lang w:val="af-ZA"/>
        </w:rPr>
        <w:t xml:space="preserve"> որոշմամբ</w:t>
      </w:r>
      <w:r w:rsidRPr="0054757D">
        <w:rPr>
          <w:rFonts w:ascii="GHEA Grapalat" w:hAnsi="GHEA Grapalat"/>
          <w:i w:val="0"/>
          <w:lang w:val="af-ZA"/>
        </w:rPr>
        <w:t xml:space="preserve"> </w:t>
      </w:r>
    </w:p>
    <w:p w14:paraId="6718EDF6" w14:textId="77777777" w:rsidR="00B96854" w:rsidRPr="0054757D" w:rsidRDefault="00B96854" w:rsidP="00B96854">
      <w:pPr>
        <w:pStyle w:val="BodyTextIndent"/>
        <w:spacing w:line="240" w:lineRule="auto"/>
        <w:jc w:val="center"/>
        <w:rPr>
          <w:rFonts w:ascii="GHEA Grapalat" w:hAnsi="GHEA Grapalat"/>
          <w:i w:val="0"/>
          <w:lang w:val="af-ZA"/>
        </w:rPr>
      </w:pPr>
    </w:p>
    <w:p w14:paraId="426DD3A7" w14:textId="54C1226F" w:rsidR="00B96854" w:rsidRDefault="00B96854" w:rsidP="00B96854">
      <w:pPr>
        <w:pStyle w:val="BodyTextIndent"/>
        <w:spacing w:line="240" w:lineRule="auto"/>
        <w:jc w:val="center"/>
        <w:rPr>
          <w:rFonts w:ascii="GHEA Grapalat" w:hAnsi="GHEA Grapalat"/>
          <w:b/>
          <w:i w:val="0"/>
          <w:lang w:val="af-ZA"/>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sidR="00AE330B">
        <w:rPr>
          <w:rFonts w:ascii="GHEA Grapalat" w:hAnsi="GHEA Grapalat"/>
          <w:b/>
          <w:i w:val="0"/>
          <w:lang w:val="af-ZA"/>
        </w:rPr>
        <w:t>ԵՔ-ԲՄԽԾՁԲ-</w:t>
      </w:r>
      <w:r w:rsidR="00810DF7">
        <w:rPr>
          <w:rFonts w:ascii="GHEA Grapalat" w:hAnsi="GHEA Grapalat"/>
          <w:b/>
          <w:i w:val="0"/>
          <w:lang w:val="af-ZA"/>
        </w:rPr>
        <w:t>26/11</w:t>
      </w:r>
    </w:p>
    <w:p w14:paraId="57B3D481" w14:textId="77777777" w:rsidR="0093355B" w:rsidRDefault="0093355B" w:rsidP="00B96854">
      <w:pPr>
        <w:pStyle w:val="BodyTextIndent"/>
        <w:spacing w:line="240" w:lineRule="auto"/>
        <w:jc w:val="center"/>
        <w:rPr>
          <w:rFonts w:ascii="GHEA Grapalat" w:hAnsi="GHEA Grapalat"/>
          <w:b/>
          <w:i w:val="0"/>
          <w:lang w:val="af-ZA"/>
        </w:rPr>
      </w:pPr>
    </w:p>
    <w:p w14:paraId="56A4F8BD" w14:textId="77777777" w:rsidR="0093355B" w:rsidRPr="00FD2B1C" w:rsidRDefault="0093355B" w:rsidP="0093355B">
      <w:pPr>
        <w:pStyle w:val="BodyTextIndent"/>
        <w:spacing w:line="240" w:lineRule="auto"/>
        <w:jc w:val="center"/>
        <w:rPr>
          <w:rFonts w:ascii="GHEA Grapalat" w:hAnsi="GHEA Grapalat"/>
          <w:b/>
          <w:i w:val="0"/>
          <w:sz w:val="22"/>
          <w:szCs w:val="22"/>
          <w:lang w:val="hy-AM"/>
        </w:rPr>
      </w:pPr>
      <w:r w:rsidRPr="00FD2B1C">
        <w:rPr>
          <w:rFonts w:ascii="GHEA Grapalat" w:hAnsi="GHEA Grapalat"/>
          <w:b/>
          <w:i w:val="0"/>
          <w:sz w:val="22"/>
          <w:szCs w:val="22"/>
          <w:lang w:val="hy-AM"/>
        </w:rPr>
        <w:t xml:space="preserve">Գնման ընթացակարգը հայտարարվում է </w:t>
      </w:r>
      <w:r w:rsidRPr="00FD2B1C">
        <w:rPr>
          <w:rFonts w:ascii="GHEA Grapalat" w:hAnsi="GHEA Grapalat"/>
          <w:b/>
          <w:i w:val="0"/>
          <w:sz w:val="22"/>
          <w:szCs w:val="22"/>
          <w:lang w:val="af-ZA"/>
        </w:rPr>
        <w:t xml:space="preserve">«Գնումների մասին» օրենքի </w:t>
      </w:r>
      <w:r w:rsidRPr="00FD2B1C">
        <w:rPr>
          <w:rFonts w:ascii="GHEA Grapalat" w:hAnsi="GHEA Grapalat"/>
          <w:b/>
          <w:i w:val="0"/>
          <w:sz w:val="22"/>
          <w:szCs w:val="22"/>
          <w:lang w:val="hy-AM"/>
        </w:rPr>
        <w:t>1</w:t>
      </w:r>
      <w:r>
        <w:rPr>
          <w:rFonts w:ascii="GHEA Grapalat" w:hAnsi="GHEA Grapalat"/>
          <w:b/>
          <w:i w:val="0"/>
          <w:sz w:val="22"/>
          <w:szCs w:val="22"/>
          <w:lang w:val="hy-AM"/>
        </w:rPr>
        <w:t>5</w:t>
      </w:r>
      <w:r w:rsidRPr="00FD2B1C">
        <w:rPr>
          <w:rFonts w:ascii="GHEA Grapalat" w:hAnsi="GHEA Grapalat"/>
          <w:b/>
          <w:i w:val="0"/>
          <w:sz w:val="22"/>
          <w:szCs w:val="22"/>
          <w:lang w:val="af-ZA"/>
        </w:rPr>
        <w:t>-րդ հոդվածի</w:t>
      </w:r>
      <w:r w:rsidRPr="00FD2B1C">
        <w:rPr>
          <w:rFonts w:ascii="GHEA Grapalat" w:hAnsi="GHEA Grapalat"/>
          <w:b/>
          <w:i w:val="0"/>
          <w:sz w:val="22"/>
          <w:szCs w:val="22"/>
          <w:lang w:val="hy-AM"/>
        </w:rPr>
        <w:t xml:space="preserve"> </w:t>
      </w:r>
      <w:r>
        <w:rPr>
          <w:rFonts w:ascii="GHEA Grapalat" w:hAnsi="GHEA Grapalat"/>
          <w:b/>
          <w:i w:val="0"/>
          <w:sz w:val="22"/>
          <w:szCs w:val="22"/>
          <w:lang w:val="hy-AM"/>
        </w:rPr>
        <w:t xml:space="preserve">            </w:t>
      </w:r>
      <w:r w:rsidRPr="00C56C87">
        <w:rPr>
          <w:rFonts w:ascii="GHEA Grapalat" w:hAnsi="GHEA Grapalat"/>
          <w:b/>
          <w:i w:val="0"/>
          <w:sz w:val="22"/>
          <w:szCs w:val="22"/>
          <w:lang w:val="hy-AM"/>
        </w:rPr>
        <w:t>6</w:t>
      </w:r>
      <w:r w:rsidRPr="00FD2B1C">
        <w:rPr>
          <w:rFonts w:ascii="GHEA Grapalat" w:hAnsi="GHEA Grapalat"/>
          <w:b/>
          <w:i w:val="0"/>
          <w:sz w:val="22"/>
          <w:szCs w:val="22"/>
          <w:lang w:val="hy-AM"/>
        </w:rPr>
        <w:t>-րդ մասի</w:t>
      </w:r>
      <w:r w:rsidRPr="00915B71">
        <w:rPr>
          <w:rFonts w:ascii="GHEA Grapalat" w:hAnsi="GHEA Grapalat"/>
          <w:b/>
          <w:i w:val="0"/>
          <w:sz w:val="22"/>
          <w:szCs w:val="22"/>
          <w:lang w:val="af-ZA"/>
        </w:rPr>
        <w:t xml:space="preserve"> </w:t>
      </w:r>
      <w:r>
        <w:rPr>
          <w:rFonts w:ascii="GHEA Grapalat" w:hAnsi="GHEA Grapalat"/>
          <w:b/>
          <w:i w:val="0"/>
          <w:sz w:val="22"/>
          <w:szCs w:val="22"/>
          <w:lang w:val="af-ZA"/>
        </w:rPr>
        <w:t>2</w:t>
      </w:r>
      <w:r>
        <w:rPr>
          <w:rFonts w:ascii="GHEA Grapalat" w:hAnsi="GHEA Grapalat"/>
          <w:b/>
          <w:i w:val="0"/>
          <w:sz w:val="22"/>
          <w:szCs w:val="22"/>
          <w:lang w:val="hy-AM"/>
        </w:rPr>
        <w:t>-րդ կետի</w:t>
      </w:r>
      <w:r w:rsidRPr="00FD2B1C">
        <w:rPr>
          <w:rFonts w:ascii="GHEA Grapalat" w:hAnsi="GHEA Grapalat"/>
          <w:b/>
          <w:i w:val="0"/>
          <w:sz w:val="22"/>
          <w:szCs w:val="22"/>
          <w:lang w:val="hy-AM"/>
        </w:rPr>
        <w:t xml:space="preserve"> կիրառմամբ</w:t>
      </w:r>
    </w:p>
    <w:p w14:paraId="1553A93D" w14:textId="697BBB13"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C93D8DB" w14:textId="4EEFB130" w:rsidR="00B96854" w:rsidRDefault="00B96854" w:rsidP="00B9685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w:t>
      </w:r>
      <w:r w:rsidR="00AE330B">
        <w:rPr>
          <w:rFonts w:ascii="GHEA Grapalat" w:hAnsi="GHEA Grapalat"/>
          <w:i w:val="0"/>
          <w:lang w:val="hy-AM"/>
        </w:rPr>
        <w:t>բաց</w:t>
      </w:r>
      <w:r>
        <w:rPr>
          <w:rFonts w:ascii="GHEA Grapalat" w:hAnsi="GHEA Grapalat"/>
          <w:i w:val="0"/>
          <w:lang w:val="hy-AM"/>
        </w:rPr>
        <w:t xml:space="preserve"> մրցույթ</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w:t>
      </w:r>
      <w:r w:rsidR="00031DA8">
        <w:rPr>
          <w:rFonts w:ascii="GHEA Grapalat" w:hAnsi="GHEA Grapalat" w:cs="Sylfaen"/>
          <w:i w:val="0"/>
          <w:lang w:val="af-ZA"/>
        </w:rPr>
        <w:t xml:space="preserve">                                                      </w:t>
      </w:r>
      <w:r w:rsidRPr="004F0586">
        <w:rPr>
          <w:rFonts w:ascii="GHEA Grapalat" w:hAnsi="GHEA Grapalat" w:cs="Sylfaen"/>
          <w:i w:val="0"/>
          <w:lang w:val="af-ZA"/>
        </w:rPr>
        <w:t>ների</w:t>
      </w:r>
      <w:r w:rsidRPr="004F0586">
        <w:rPr>
          <w:rFonts w:ascii="GHEA Grapalat" w:hAnsi="GHEA Grapalat"/>
          <w:i w:val="0"/>
          <w:lang w:val="af-ZA"/>
        </w:rPr>
        <w:t xml:space="preserve"> </w:t>
      </w:r>
      <w:r w:rsidRPr="004F0586">
        <w:rPr>
          <w:rFonts w:ascii="GHEA Grapalat" w:hAnsi="GHEA Grapalat"/>
          <w:i w:val="0"/>
          <w:lang w:val="af-ZA" w:eastAsia="ru-RU"/>
        </w:rPr>
        <w:t>Armeps (</w:t>
      </w:r>
      <w:r>
        <w:fldChar w:fldCharType="begin"/>
      </w:r>
      <w:r w:rsidRPr="008B7F8B">
        <w:rPr>
          <w:lang w:val="hy-AM"/>
        </w:rPr>
        <w:instrText>HYPERLINK "http://www.armeps.am"</w:instrText>
      </w:r>
      <w:r>
        <w:fldChar w:fldCharType="separate"/>
      </w:r>
      <w:r w:rsidRPr="004F0586">
        <w:rPr>
          <w:rFonts w:ascii="GHEA Grapalat" w:hAnsi="GHEA Grapalat"/>
          <w:i w:val="0"/>
          <w:lang w:val="af-ZA" w:eastAsia="ru-RU"/>
        </w:rPr>
        <w:t>www.armeps.am</w:t>
      </w:r>
      <w: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0E487B6" w14:textId="77777777" w:rsidR="00B96854" w:rsidRPr="004F0586" w:rsidRDefault="00B96854" w:rsidP="00B96854">
      <w:pPr>
        <w:pStyle w:val="BodyTextIndent"/>
        <w:spacing w:line="240" w:lineRule="auto"/>
        <w:ind w:firstLine="708"/>
        <w:rPr>
          <w:rFonts w:ascii="GHEA Grapalat" w:hAnsi="GHEA Grapalat"/>
          <w:i w:val="0"/>
          <w:lang w:val="af-ZA"/>
        </w:rPr>
      </w:pPr>
    </w:p>
    <w:p w14:paraId="15A21C32" w14:textId="33D45406" w:rsidR="00B96854" w:rsidRDefault="00A20B69" w:rsidP="00B96854">
      <w:pPr>
        <w:pStyle w:val="BodyTextIndent"/>
        <w:spacing w:line="240" w:lineRule="auto"/>
        <w:ind w:firstLine="0"/>
        <w:rPr>
          <w:rFonts w:ascii="GHEA Grapalat" w:hAnsi="GHEA Grapalat"/>
          <w:i w:val="0"/>
          <w:sz w:val="16"/>
          <w:szCs w:val="16"/>
          <w:lang w:val="af-ZA"/>
        </w:rPr>
      </w:pPr>
      <w:r w:rsidRPr="00F566BF">
        <w:rPr>
          <w:rFonts w:ascii="GHEA Grapalat" w:hAnsi="GHEA Grapalat"/>
          <w:i w:val="0"/>
          <w:lang w:val="af-ZA"/>
        </w:rPr>
        <w:tab/>
      </w:r>
      <w:bookmarkStart w:id="0" w:name="_Hlk23167417"/>
      <w:r w:rsidR="00B96854" w:rsidRPr="004F0586">
        <w:rPr>
          <w:rFonts w:ascii="GHEA Grapalat" w:hAnsi="GHEA Grapalat" w:cs="Sylfaen"/>
          <w:i w:val="0"/>
          <w:lang w:val="af-ZA"/>
        </w:rPr>
        <w:t>Սույն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ընթացակարգի</w:t>
      </w:r>
      <w:bookmarkEnd w:id="0"/>
      <w:r w:rsidR="00B96854" w:rsidRPr="004F0586">
        <w:rPr>
          <w:rFonts w:ascii="GHEA Grapalat" w:hAnsi="GHEA Grapalat"/>
          <w:i w:val="0"/>
          <w:lang w:val="af-ZA"/>
        </w:rPr>
        <w:t xml:space="preserve"> </w:t>
      </w:r>
      <w:r w:rsidR="00B96854" w:rsidRPr="004F0586">
        <w:rPr>
          <w:rFonts w:ascii="GHEA Grapalat" w:hAnsi="GHEA Grapalat" w:cs="Sylfaen"/>
          <w:i w:val="0"/>
          <w:lang w:val="af-ZA"/>
        </w:rPr>
        <w:t>արդյունքում</w:t>
      </w:r>
      <w:r w:rsidR="00B96854" w:rsidRPr="004F0586">
        <w:rPr>
          <w:rFonts w:ascii="GHEA Grapalat" w:hAnsi="GHEA Grapalat"/>
          <w:i w:val="0"/>
          <w:lang w:val="af-ZA"/>
        </w:rPr>
        <w:t xml:space="preserve"> </w:t>
      </w:r>
      <w:r w:rsidR="00B96854" w:rsidRPr="004F0586">
        <w:rPr>
          <w:rFonts w:ascii="GHEA Grapalat" w:hAnsi="GHEA Grapalat" w:cs="Sylfaen"/>
          <w:i w:val="0"/>
          <w:lang w:val="hy-AM"/>
        </w:rPr>
        <w:t>ընտրված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մասնակցին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սահմանված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կարգով</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կառաջարկվի</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կնքել</w:t>
      </w:r>
      <w:r w:rsidR="00B96854">
        <w:rPr>
          <w:rFonts w:ascii="GHEA Grapalat" w:hAnsi="GHEA Grapalat"/>
          <w:i w:val="0"/>
          <w:lang w:val="af-ZA"/>
        </w:rPr>
        <w:t xml:space="preserve"> </w:t>
      </w:r>
      <w:r w:rsidR="00B96854">
        <w:rPr>
          <w:rFonts w:ascii="GHEA Grapalat" w:hAnsi="GHEA Grapalat"/>
          <w:b/>
          <w:i w:val="0"/>
          <w:lang w:val="af-ZA"/>
        </w:rPr>
        <w:t xml:space="preserve"> </w:t>
      </w:r>
      <w:r w:rsidR="00B96854" w:rsidRPr="00634274">
        <w:rPr>
          <w:rFonts w:ascii="GHEA Grapalat" w:hAnsi="GHEA Grapalat" w:cs="Sylfaen"/>
          <w:b/>
          <w:i w:val="0"/>
          <w:lang w:val="af-ZA"/>
        </w:rPr>
        <w:t xml:space="preserve"> </w:t>
      </w:r>
      <w:r w:rsidR="00810DF7" w:rsidRPr="00810DF7">
        <w:rPr>
          <w:rFonts w:ascii="GHEA Grapalat" w:hAnsi="GHEA Grapalat" w:cs="Sylfaen"/>
          <w:b/>
          <w:i w:val="0"/>
          <w:szCs w:val="24"/>
          <w:lang w:val="hy-AM"/>
        </w:rPr>
        <w:t xml:space="preserve">Երևան քաղաքում հրատապ լուծում պահանջող (վթարավերականգնողական) շինարարական աշխատանքների որակի տեխնիկական հսկողության խորհրդատվական ծառայությունների   </w:t>
      </w:r>
      <w:r w:rsidR="00B96854" w:rsidRPr="00DB72BC">
        <w:rPr>
          <w:rFonts w:ascii="GHEA Grapalat" w:hAnsi="GHEA Grapalat" w:cs="Sylfaen"/>
          <w:i w:val="0"/>
          <w:lang w:val="af-ZA"/>
        </w:rPr>
        <w:t>մատուցման</w:t>
      </w:r>
      <w:r w:rsidR="00B96854">
        <w:rPr>
          <w:rFonts w:ascii="GHEA Grapalat" w:hAnsi="GHEA Grapalat"/>
          <w:b/>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այսուհետ</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w:t>
      </w:r>
      <w:r w:rsidR="00B96854" w:rsidRPr="004F0586">
        <w:rPr>
          <w:rFonts w:ascii="GHEA Grapalat" w:hAnsi="GHEA Grapalat" w:cs="Tahoma"/>
          <w:i w:val="0"/>
          <w:lang w:val="af-ZA"/>
        </w:rPr>
        <w:t>։</w:t>
      </w:r>
      <w:r w:rsidR="00B96854">
        <w:rPr>
          <w:rFonts w:ascii="GHEA Grapalat" w:hAnsi="GHEA Grapalat"/>
          <w:i w:val="0"/>
          <w:lang w:val="af-ZA"/>
        </w:rPr>
        <w:t xml:space="preserve"> </w:t>
      </w:r>
      <w:r w:rsidR="00B96854">
        <w:rPr>
          <w:rFonts w:ascii="GHEA Grapalat" w:hAnsi="GHEA Grapalat"/>
          <w:i w:val="0"/>
          <w:sz w:val="16"/>
          <w:szCs w:val="16"/>
          <w:lang w:val="af-ZA"/>
        </w:rPr>
        <w:t xml:space="preserve">   </w:t>
      </w:r>
    </w:p>
    <w:p w14:paraId="5BE6FA8D" w14:textId="3AC43E98" w:rsidR="00311076" w:rsidRPr="00F566BF" w:rsidRDefault="00B96854" w:rsidP="00B96854">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36DB7A00" w14:textId="77777777" w:rsidR="00B96854" w:rsidRPr="00B96854" w:rsidRDefault="00B96854" w:rsidP="00EF3662">
      <w:pPr>
        <w:pStyle w:val="BodyTextIndent"/>
        <w:spacing w:line="240" w:lineRule="auto"/>
        <w:rPr>
          <w:rFonts w:ascii="GHEA Grapalat" w:hAnsi="GHEA Grapalat"/>
          <w:b/>
          <w:bCs/>
          <w:i w:val="0"/>
          <w:lang w:val="af-ZA"/>
        </w:rPr>
      </w:pPr>
      <w:r w:rsidRPr="00B96854">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2902D2A" w14:textId="6B55FD57" w:rsidR="00B96854" w:rsidRPr="00C94903" w:rsidRDefault="00B96854" w:rsidP="00B968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8B7F8B">
        <w:rPr>
          <w:lang w:val="af-ZA"/>
        </w:rPr>
        <w:instrText>HYPERLINK "http://www.armeps.am"</w:instrText>
      </w:r>
      <w:r>
        <w:fldChar w:fldCharType="separate"/>
      </w:r>
      <w:r w:rsidRPr="00064790">
        <w:rPr>
          <w:rFonts w:ascii="GHEA Grapalat" w:hAnsi="GHEA Grapalat"/>
          <w:i w:val="0"/>
          <w:lang w:val="af-ZA" w:eastAsia="ru-RU"/>
        </w:rPr>
        <w:t>www.armeps.am</w:t>
      </w:r>
      <w: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Pr="00795A78">
        <w:rPr>
          <w:rFonts w:ascii="GHEA Grapalat" w:hAnsi="GHEA Grapalat"/>
          <w:b/>
          <w:i w:val="0"/>
          <w:lang w:val="hy-AM"/>
        </w:rPr>
        <w:t>202</w:t>
      </w:r>
      <w:r w:rsidR="00DA53FC">
        <w:rPr>
          <w:rFonts w:ascii="GHEA Grapalat" w:hAnsi="GHEA Grapalat"/>
          <w:b/>
          <w:i w:val="0"/>
          <w:lang w:val="hy-AM"/>
        </w:rPr>
        <w:t>6</w:t>
      </w:r>
      <w:r w:rsidRPr="00795A78">
        <w:rPr>
          <w:rFonts w:ascii="GHEA Grapalat" w:hAnsi="GHEA Grapalat"/>
          <w:b/>
          <w:i w:val="0"/>
          <w:lang w:val="hy-AM"/>
        </w:rPr>
        <w:t xml:space="preserve"> թվականի </w:t>
      </w:r>
      <w:r w:rsidR="00101DF1">
        <w:rPr>
          <w:rFonts w:ascii="GHEA Grapalat" w:hAnsi="GHEA Grapalat"/>
          <w:b/>
          <w:i w:val="0"/>
          <w:lang w:val="hy-AM"/>
        </w:rPr>
        <w:t>հունվարի  26</w:t>
      </w:r>
      <w:r w:rsidRPr="002D5BAB">
        <w:rPr>
          <w:rFonts w:ascii="GHEA Grapalat" w:hAnsi="GHEA Grapalat"/>
          <w:b/>
          <w:i w:val="0"/>
          <w:lang w:val="hy-AM"/>
        </w:rPr>
        <w:t>-ը</w:t>
      </w:r>
      <w:r w:rsidRPr="002D5BAB">
        <w:rPr>
          <w:rFonts w:ascii="GHEA Grapalat" w:hAnsi="GHEA Grapalat"/>
          <w:b/>
          <w:i w:val="0"/>
          <w:lang w:val="af-ZA"/>
        </w:rPr>
        <w:t>,</w:t>
      </w:r>
      <w:r w:rsidRPr="00613195">
        <w:rPr>
          <w:rFonts w:ascii="GHEA Grapalat" w:hAnsi="GHEA Grapalat"/>
          <w:b/>
          <w:i w:val="0"/>
          <w:lang w:val="af-ZA"/>
        </w:rPr>
        <w:t xml:space="preserve"> </w:t>
      </w:r>
      <w:proofErr w:type="spellStart"/>
      <w:r w:rsidRPr="00613195">
        <w:rPr>
          <w:rFonts w:ascii="GHEA Grapalat" w:hAnsi="GHEA Grapalat" w:cs="Sylfaen"/>
          <w:b/>
          <w:i w:val="0"/>
          <w:lang w:val="en-US"/>
        </w:rPr>
        <w:t>ժամը</w:t>
      </w:r>
      <w:proofErr w:type="spellEnd"/>
      <w:r w:rsidRPr="00C94903">
        <w:rPr>
          <w:rFonts w:ascii="GHEA Grapalat" w:hAnsi="GHEA Grapalat"/>
          <w:b/>
          <w:i w:val="0"/>
          <w:lang w:val="af-ZA"/>
        </w:rPr>
        <w:t xml:space="preserve"> </w:t>
      </w:r>
      <w:r w:rsidR="008637C9">
        <w:rPr>
          <w:rFonts w:ascii="GHEA Grapalat" w:hAnsi="GHEA Grapalat"/>
          <w:b/>
          <w:i w:val="0"/>
          <w:lang w:val="af-ZA"/>
        </w:rPr>
        <w:t>9:00</w:t>
      </w:r>
      <w:r w:rsidRPr="00C94903">
        <w:rPr>
          <w:rFonts w:ascii="GHEA Grapalat" w:hAnsi="GHEA Grapalat"/>
          <w:b/>
          <w:i w:val="0"/>
          <w:lang w:val="af-ZA"/>
        </w:rPr>
        <w:t>-</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70214FB7" w14:textId="521C30CC" w:rsidR="00B96854" w:rsidRPr="00F566BF" w:rsidRDefault="00B96854" w:rsidP="00B9685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Pr>
          <w:rFonts w:ascii="GHEA Grapalat" w:hAnsi="GHEA Grapalat"/>
          <w:b/>
          <w:i w:val="0"/>
          <w:lang w:val="hy-AM"/>
        </w:rPr>
        <w:t>202</w:t>
      </w:r>
      <w:r w:rsidR="00DA53FC">
        <w:rPr>
          <w:rFonts w:ascii="GHEA Grapalat" w:hAnsi="GHEA Grapalat"/>
          <w:b/>
          <w:i w:val="0"/>
          <w:lang w:val="hy-AM"/>
        </w:rPr>
        <w:t>6</w:t>
      </w:r>
      <w:r>
        <w:rPr>
          <w:rFonts w:ascii="GHEA Grapalat" w:hAnsi="GHEA Grapalat"/>
          <w:b/>
          <w:i w:val="0"/>
          <w:lang w:val="hy-AM"/>
        </w:rPr>
        <w:t xml:space="preserve"> թվականի </w:t>
      </w:r>
      <w:r w:rsidR="00101DF1">
        <w:rPr>
          <w:rFonts w:ascii="GHEA Grapalat" w:hAnsi="GHEA Grapalat"/>
          <w:b/>
          <w:i w:val="0"/>
          <w:lang w:val="hy-AM"/>
        </w:rPr>
        <w:t>հունվարի  26</w:t>
      </w:r>
      <w:r>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w:t>
      </w:r>
      <w:r w:rsidR="008637C9">
        <w:rPr>
          <w:rFonts w:ascii="GHEA Grapalat" w:hAnsi="GHEA Grapalat"/>
          <w:b/>
          <w:i w:val="0"/>
          <w:lang w:val="af-ZA"/>
        </w:rPr>
        <w:t>9:00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48FC06CF" w14:textId="77777777" w:rsidR="00B96854" w:rsidRPr="004B72E3" w:rsidRDefault="00B96854" w:rsidP="00B968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55DFC4DF" w14:textId="742013FC" w:rsidR="00B96854" w:rsidRPr="00DB72BC" w:rsidRDefault="00B96854" w:rsidP="00B9685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sidR="001B3F20">
        <w:rPr>
          <w:rFonts w:ascii="GHEA Grapalat" w:hAnsi="GHEA Grapalat" w:cs="Sylfaen"/>
          <w:i w:val="0"/>
          <w:lang w:val="hy-AM"/>
        </w:rPr>
        <w:t>Ա. Ամիրխանյան</w:t>
      </w:r>
      <w:r>
        <w:rPr>
          <w:rFonts w:ascii="GHEA Grapalat" w:hAnsi="GHEA Grapalat" w:cs="Sylfaen"/>
          <w:i w:val="0"/>
          <w:lang w:val="hy-AM"/>
        </w:rPr>
        <w:t>ին:</w:t>
      </w:r>
    </w:p>
    <w:p w14:paraId="04908B23" w14:textId="77777777" w:rsidR="00B96854" w:rsidRPr="00F566BF" w:rsidRDefault="00B96854" w:rsidP="00B9685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8367550" w14:textId="7B8B9887" w:rsidR="00B96854" w:rsidRPr="00315F42" w:rsidRDefault="00B96854" w:rsidP="00B9685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sidR="001B3F20">
        <w:rPr>
          <w:rFonts w:ascii="GHEA Grapalat" w:hAnsi="GHEA Grapalat"/>
          <w:i w:val="0"/>
          <w:lang w:val="hy-AM"/>
        </w:rPr>
        <w:t>001-317</w:t>
      </w:r>
      <w:r w:rsidRPr="00315F42">
        <w:rPr>
          <w:rFonts w:ascii="GHEA Grapalat" w:hAnsi="GHEA Grapalat" w:cs="Tahoma"/>
          <w:i w:val="0"/>
          <w:lang w:val="af-ZA"/>
        </w:rPr>
        <w:t>։</w:t>
      </w:r>
    </w:p>
    <w:p w14:paraId="1C3F4F5D" w14:textId="5CD08372" w:rsidR="00B96854" w:rsidRPr="00315F42" w:rsidRDefault="00B96854" w:rsidP="00B9685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sidR="001B3F20">
        <w:rPr>
          <w:rFonts w:ascii="GHEA Grapalat" w:hAnsi="GHEA Grapalat"/>
          <w:lang w:val="hy-AM"/>
        </w:rPr>
        <w:t>anahit.amirkhanyan</w:t>
      </w:r>
      <w:r w:rsidR="00B72F86">
        <w:rPr>
          <w:rFonts w:ascii="GHEA Grapalat" w:hAnsi="GHEA Grapalat"/>
          <w:lang w:val="hy-AM"/>
        </w:rPr>
        <w:t>@yerevan.am</w:t>
      </w:r>
    </w:p>
    <w:p w14:paraId="43D45955" w14:textId="77777777" w:rsidR="00B96854" w:rsidRPr="004F0586" w:rsidRDefault="00B96854" w:rsidP="00B9685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7F4F20E3" w14:textId="77777777" w:rsidR="00AB4AE7" w:rsidRDefault="00AB4AE7" w:rsidP="003A2FEF">
      <w:pPr>
        <w:pStyle w:val="BodyText"/>
        <w:ind w:right="-7" w:firstLine="567"/>
        <w:jc w:val="center"/>
        <w:rPr>
          <w:rFonts w:ascii="GHEA Grapalat" w:hAnsi="GHEA Grapalat" w:cs="Times Armenian"/>
          <w:i/>
          <w:lang w:val="af-ZA"/>
        </w:rPr>
      </w:pPr>
    </w:p>
    <w:p w14:paraId="324E8B6E" w14:textId="77777777" w:rsidR="00AB4AE7" w:rsidRDefault="00AB4AE7" w:rsidP="003A2FEF">
      <w:pPr>
        <w:pStyle w:val="BodyText"/>
        <w:ind w:right="-7" w:firstLine="567"/>
        <w:jc w:val="center"/>
        <w:rPr>
          <w:rFonts w:ascii="GHEA Grapalat" w:hAnsi="GHEA Grapalat" w:cs="Times Armenian"/>
          <w:i/>
          <w:lang w:val="af-ZA"/>
        </w:rPr>
      </w:pPr>
    </w:p>
    <w:p w14:paraId="7C68DFEE" w14:textId="77777777" w:rsidR="00AB4AE7" w:rsidRDefault="00AB4AE7" w:rsidP="003A2FEF">
      <w:pPr>
        <w:pStyle w:val="BodyText"/>
        <w:ind w:right="-7" w:firstLine="567"/>
        <w:jc w:val="center"/>
        <w:rPr>
          <w:rFonts w:ascii="GHEA Grapalat" w:hAnsi="GHEA Grapalat" w:cs="Times Armenian"/>
          <w:i/>
          <w:lang w:val="af-ZA"/>
        </w:rPr>
      </w:pPr>
    </w:p>
    <w:p w14:paraId="3306ED8A" w14:textId="77777777" w:rsidR="00AB4AE7" w:rsidRDefault="00AB4AE7" w:rsidP="003A2FEF">
      <w:pPr>
        <w:pStyle w:val="BodyText"/>
        <w:ind w:right="-7" w:firstLine="567"/>
        <w:jc w:val="center"/>
        <w:rPr>
          <w:rFonts w:ascii="GHEA Grapalat" w:hAnsi="GHEA Grapalat" w:cs="Times Armenian"/>
          <w:i/>
          <w:lang w:val="af-ZA"/>
        </w:rPr>
      </w:pPr>
    </w:p>
    <w:p w14:paraId="4D8C1077" w14:textId="77777777" w:rsidR="00AB4AE7" w:rsidRDefault="00AB4AE7" w:rsidP="003A2FEF">
      <w:pPr>
        <w:pStyle w:val="BodyText"/>
        <w:ind w:right="-7" w:firstLine="567"/>
        <w:jc w:val="center"/>
        <w:rPr>
          <w:rFonts w:ascii="GHEA Grapalat" w:hAnsi="GHEA Grapalat" w:cs="Times Armenian"/>
          <w:i/>
          <w:lang w:val="af-ZA"/>
        </w:rPr>
      </w:pPr>
    </w:p>
    <w:p w14:paraId="065F6FC5" w14:textId="399CC05A" w:rsidR="003A2FEF" w:rsidRPr="00315F42" w:rsidRDefault="003A2FEF" w:rsidP="003A2FEF">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164F85D3" w14:textId="77777777" w:rsidR="003A2FEF" w:rsidRPr="001B2024" w:rsidRDefault="003A2FEF" w:rsidP="003A2FEF">
      <w:pPr>
        <w:pStyle w:val="BodyText"/>
        <w:ind w:right="-7" w:firstLine="567"/>
        <w:jc w:val="center"/>
        <w:rPr>
          <w:rFonts w:ascii="GHEA Grapalat" w:hAnsi="GHEA Grapalat"/>
          <w:lang w:val="hy-AM"/>
        </w:rPr>
      </w:pPr>
    </w:p>
    <w:p w14:paraId="03CDBE68" w14:textId="77777777" w:rsidR="003A2FEF" w:rsidRPr="00F566BF" w:rsidRDefault="003A2FEF" w:rsidP="003A2FEF">
      <w:pPr>
        <w:pStyle w:val="BodyText"/>
        <w:ind w:right="-7" w:firstLine="567"/>
        <w:jc w:val="center"/>
        <w:rPr>
          <w:rFonts w:ascii="GHEA Grapalat" w:hAnsi="GHEA Grapalat"/>
          <w:lang w:val="af-ZA"/>
        </w:rPr>
      </w:pPr>
    </w:p>
    <w:p w14:paraId="070E4B97" w14:textId="77777777" w:rsidR="003A2FEF" w:rsidRPr="00F566BF" w:rsidRDefault="003A2FEF" w:rsidP="003A2FEF">
      <w:pPr>
        <w:pStyle w:val="BodyText"/>
        <w:ind w:right="-7" w:firstLine="567"/>
        <w:jc w:val="center"/>
        <w:rPr>
          <w:rFonts w:ascii="GHEA Grapalat" w:hAnsi="GHEA Grapalat"/>
          <w:lang w:val="af-ZA"/>
        </w:rPr>
      </w:pPr>
    </w:p>
    <w:p w14:paraId="4A768EFC" w14:textId="77777777" w:rsidR="003A2FEF" w:rsidRPr="00F566BF" w:rsidRDefault="003A2FEF" w:rsidP="003A2FEF">
      <w:pPr>
        <w:pStyle w:val="BodyText"/>
        <w:ind w:right="-7" w:firstLine="567"/>
        <w:jc w:val="center"/>
        <w:rPr>
          <w:rFonts w:ascii="GHEA Grapalat" w:hAnsi="GHEA Grapalat"/>
          <w:lang w:val="af-ZA"/>
        </w:rPr>
      </w:pPr>
    </w:p>
    <w:p w14:paraId="41583D0D" w14:textId="77777777" w:rsidR="003A2FEF" w:rsidRPr="00F566BF" w:rsidRDefault="003A2FEF" w:rsidP="003A2F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12AFDF3" w14:textId="77777777" w:rsidR="003A2FEF" w:rsidRPr="00F566BF" w:rsidRDefault="003A2FEF" w:rsidP="003A2FEF">
      <w:pPr>
        <w:pStyle w:val="BodyText"/>
        <w:ind w:right="-7" w:firstLine="567"/>
        <w:jc w:val="center"/>
        <w:rPr>
          <w:rFonts w:ascii="GHEA Grapalat" w:hAnsi="GHEA Grapalat" w:cs="Sylfaen"/>
          <w:lang w:val="af-ZA"/>
        </w:rPr>
      </w:pPr>
    </w:p>
    <w:p w14:paraId="195D5881" w14:textId="77777777" w:rsidR="003A2FEF" w:rsidRPr="00F566BF" w:rsidRDefault="003A2FEF" w:rsidP="003A2FEF">
      <w:pPr>
        <w:pStyle w:val="BodyText"/>
        <w:ind w:right="-7" w:firstLine="567"/>
        <w:jc w:val="center"/>
        <w:rPr>
          <w:rFonts w:ascii="GHEA Grapalat" w:hAnsi="GHEA Grapalat" w:cs="Sylfaen"/>
          <w:lang w:val="af-ZA"/>
        </w:rPr>
      </w:pPr>
    </w:p>
    <w:p w14:paraId="3C2DDBD6" w14:textId="1F441909" w:rsidR="00096865" w:rsidRPr="00F566BF" w:rsidRDefault="003A2FEF" w:rsidP="003A2FEF">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Pr>
          <w:rFonts w:ascii="GHEA Grapalat" w:hAnsi="GHEA Grapalat" w:cs="Sylfaen"/>
          <w:lang w:val="hy-AM"/>
        </w:rPr>
        <w:t xml:space="preserve">` </w:t>
      </w:r>
      <w:proofErr w:type="spellStart"/>
      <w:r w:rsidR="00810DF7" w:rsidRPr="00810DF7">
        <w:rPr>
          <w:rFonts w:ascii="GHEA Grapalat" w:hAnsi="GHEA Grapalat" w:cs="Sylfaen"/>
        </w:rPr>
        <w:t>ԵՐևԱՆ</w:t>
      </w:r>
      <w:proofErr w:type="spellEnd"/>
      <w:r w:rsidR="00810DF7" w:rsidRPr="00810DF7">
        <w:rPr>
          <w:rFonts w:ascii="GHEA Grapalat" w:hAnsi="GHEA Grapalat" w:cs="Sylfaen"/>
          <w:lang w:val="af-ZA"/>
        </w:rPr>
        <w:t xml:space="preserve"> </w:t>
      </w:r>
      <w:r w:rsidR="00810DF7" w:rsidRPr="00810DF7">
        <w:rPr>
          <w:rFonts w:ascii="GHEA Grapalat" w:hAnsi="GHEA Grapalat" w:cs="Sylfaen"/>
        </w:rPr>
        <w:t>ՔԱՂԱՔՈՒՄ</w:t>
      </w:r>
      <w:r w:rsidR="00810DF7" w:rsidRPr="00810DF7">
        <w:rPr>
          <w:rFonts w:ascii="GHEA Grapalat" w:hAnsi="GHEA Grapalat" w:cs="Sylfaen"/>
          <w:lang w:val="af-ZA"/>
        </w:rPr>
        <w:t xml:space="preserve"> </w:t>
      </w:r>
      <w:r w:rsidR="00810DF7" w:rsidRPr="00810DF7">
        <w:rPr>
          <w:rFonts w:ascii="GHEA Grapalat" w:hAnsi="GHEA Grapalat" w:cs="Sylfaen"/>
        </w:rPr>
        <w:t>ՀՐԱՏԱՊ</w:t>
      </w:r>
      <w:r w:rsidR="00810DF7" w:rsidRPr="00810DF7">
        <w:rPr>
          <w:rFonts w:ascii="GHEA Grapalat" w:hAnsi="GHEA Grapalat" w:cs="Sylfaen"/>
          <w:lang w:val="af-ZA"/>
        </w:rPr>
        <w:t xml:space="preserve"> </w:t>
      </w:r>
      <w:r w:rsidR="00810DF7" w:rsidRPr="00810DF7">
        <w:rPr>
          <w:rFonts w:ascii="GHEA Grapalat" w:hAnsi="GHEA Grapalat" w:cs="Sylfaen"/>
        </w:rPr>
        <w:t>ԼՈՒԾՈՒՄ</w:t>
      </w:r>
      <w:r w:rsidR="00810DF7" w:rsidRPr="00810DF7">
        <w:rPr>
          <w:rFonts w:ascii="GHEA Grapalat" w:hAnsi="GHEA Grapalat" w:cs="Sylfaen"/>
          <w:lang w:val="af-ZA"/>
        </w:rPr>
        <w:t xml:space="preserve"> </w:t>
      </w:r>
      <w:r w:rsidR="00810DF7" w:rsidRPr="00810DF7">
        <w:rPr>
          <w:rFonts w:ascii="GHEA Grapalat" w:hAnsi="GHEA Grapalat" w:cs="Sylfaen"/>
        </w:rPr>
        <w:t>ՊԱՀԱՆՋՈՂ</w:t>
      </w:r>
      <w:r w:rsidR="00810DF7" w:rsidRPr="00810DF7">
        <w:rPr>
          <w:rFonts w:ascii="GHEA Grapalat" w:hAnsi="GHEA Grapalat" w:cs="Sylfaen"/>
          <w:lang w:val="af-ZA"/>
        </w:rPr>
        <w:t xml:space="preserve"> (</w:t>
      </w:r>
      <w:r w:rsidR="00810DF7" w:rsidRPr="00810DF7">
        <w:rPr>
          <w:rFonts w:ascii="GHEA Grapalat" w:hAnsi="GHEA Grapalat" w:cs="Sylfaen"/>
        </w:rPr>
        <w:t>ՎԹԱՐԱՎԵՐԱԿԱՆԳՆՈՂԱԿԱՆ</w:t>
      </w:r>
      <w:r w:rsidR="00810DF7" w:rsidRPr="00810DF7">
        <w:rPr>
          <w:rFonts w:ascii="GHEA Grapalat" w:hAnsi="GHEA Grapalat" w:cs="Sylfaen"/>
          <w:lang w:val="af-ZA"/>
        </w:rPr>
        <w:t xml:space="preserve">) </w:t>
      </w:r>
      <w:r w:rsidR="00810DF7" w:rsidRPr="00810DF7">
        <w:rPr>
          <w:rFonts w:ascii="GHEA Grapalat" w:hAnsi="GHEA Grapalat" w:cs="Sylfaen"/>
        </w:rPr>
        <w:t>ՇԻՆԱՐԱՐԱԿԱՆ</w:t>
      </w:r>
      <w:r w:rsidR="00810DF7" w:rsidRPr="00810DF7">
        <w:rPr>
          <w:rFonts w:ascii="GHEA Grapalat" w:hAnsi="GHEA Grapalat" w:cs="Sylfaen"/>
          <w:lang w:val="af-ZA"/>
        </w:rPr>
        <w:t xml:space="preserve"> </w:t>
      </w:r>
      <w:r w:rsidR="00810DF7" w:rsidRPr="00810DF7">
        <w:rPr>
          <w:rFonts w:ascii="GHEA Grapalat" w:hAnsi="GHEA Grapalat" w:cs="Sylfaen"/>
        </w:rPr>
        <w:t>ԱՇԽԱՏԱՆՔՆԵՐԻ</w:t>
      </w:r>
      <w:r w:rsidR="00810DF7" w:rsidRPr="00810DF7">
        <w:rPr>
          <w:rFonts w:ascii="GHEA Grapalat" w:hAnsi="GHEA Grapalat" w:cs="Sylfaen"/>
          <w:lang w:val="af-ZA"/>
        </w:rPr>
        <w:t xml:space="preserve"> </w:t>
      </w:r>
      <w:r w:rsidR="00810DF7" w:rsidRPr="00810DF7">
        <w:rPr>
          <w:rFonts w:ascii="GHEA Grapalat" w:hAnsi="GHEA Grapalat" w:cs="Sylfaen"/>
        </w:rPr>
        <w:t>ՈՐԱԿԻ</w:t>
      </w:r>
      <w:r w:rsidR="00810DF7" w:rsidRPr="00810DF7">
        <w:rPr>
          <w:rFonts w:ascii="GHEA Grapalat" w:hAnsi="GHEA Grapalat" w:cs="Sylfaen"/>
          <w:lang w:val="af-ZA"/>
        </w:rPr>
        <w:t xml:space="preserve"> </w:t>
      </w:r>
      <w:r w:rsidR="00810DF7" w:rsidRPr="00810DF7">
        <w:rPr>
          <w:rFonts w:ascii="GHEA Grapalat" w:hAnsi="GHEA Grapalat" w:cs="Sylfaen"/>
        </w:rPr>
        <w:t>ՏԵԽՆԻԿԱԿԱՆ</w:t>
      </w:r>
      <w:r w:rsidR="00810DF7" w:rsidRPr="00810DF7">
        <w:rPr>
          <w:rFonts w:ascii="GHEA Grapalat" w:hAnsi="GHEA Grapalat" w:cs="Sylfaen"/>
          <w:lang w:val="af-ZA"/>
        </w:rPr>
        <w:t xml:space="preserve"> </w:t>
      </w:r>
      <w:r w:rsidR="00810DF7" w:rsidRPr="00810DF7">
        <w:rPr>
          <w:rFonts w:ascii="GHEA Grapalat" w:hAnsi="GHEA Grapalat" w:cs="Sylfaen"/>
        </w:rPr>
        <w:t>ՀՍԿՈՂՈՒԹՅԱՆ</w:t>
      </w:r>
      <w:r w:rsidR="00810DF7" w:rsidRPr="00810DF7">
        <w:rPr>
          <w:rFonts w:ascii="GHEA Grapalat" w:hAnsi="GHEA Grapalat" w:cs="Sylfaen"/>
          <w:lang w:val="af-ZA"/>
        </w:rPr>
        <w:t xml:space="preserve"> </w:t>
      </w:r>
      <w:r w:rsidR="00810DF7" w:rsidRPr="00810DF7">
        <w:rPr>
          <w:rFonts w:ascii="GHEA Grapalat" w:hAnsi="GHEA Grapalat" w:cs="Sylfaen"/>
        </w:rPr>
        <w:t>ԽՈՐՀՐԴԱՏՎԱԿԱՆ</w:t>
      </w:r>
      <w:r w:rsidR="00810DF7" w:rsidRPr="00810DF7">
        <w:rPr>
          <w:rFonts w:ascii="GHEA Grapalat" w:hAnsi="GHEA Grapalat" w:cs="Sylfaen"/>
          <w:lang w:val="af-ZA"/>
        </w:rPr>
        <w:t xml:space="preserve"> </w:t>
      </w:r>
      <w:r w:rsidR="00810DF7" w:rsidRPr="00810DF7">
        <w:rPr>
          <w:rFonts w:ascii="GHEA Grapalat" w:hAnsi="GHEA Grapalat" w:cs="Sylfaen"/>
        </w:rPr>
        <w:t>ԾԱՌԱՅՈՒԹՅՈՒՆՆԵՐԻ</w:t>
      </w:r>
      <w:r w:rsidR="00810DF7" w:rsidRPr="00810DF7">
        <w:rPr>
          <w:rFonts w:ascii="GHEA Grapalat" w:hAnsi="GHEA Grapalat" w:cs="Sylfaen"/>
          <w:lang w:val="af-ZA"/>
        </w:rPr>
        <w:t xml:space="preserve">   </w:t>
      </w:r>
      <w:r w:rsidRPr="009E3B64">
        <w:rPr>
          <w:rFonts w:ascii="GHEA Grapalat" w:hAnsi="GHEA Grapalat" w:cs="Sylfaen"/>
          <w:lang w:val="hy-AM"/>
        </w:rPr>
        <w:t>ՁԵՌՔԲԵՐՄԱՆ</w:t>
      </w:r>
      <w:r w:rsidRPr="00366552">
        <w:rPr>
          <w:rFonts w:ascii="GHEA Grapalat" w:hAnsi="GHEA Grapalat" w:cs="Sylfaen"/>
          <w:lang w:val="af-ZA"/>
        </w:rPr>
        <w:t xml:space="preserve"> </w:t>
      </w:r>
      <w:r w:rsidRPr="00F566BF">
        <w:rPr>
          <w:rFonts w:ascii="GHEA Grapalat" w:hAnsi="GHEA Grapalat" w:cs="Sylfaen"/>
        </w:rPr>
        <w:t>ՆՊԱՏԱԿՈՎ</w:t>
      </w:r>
      <w:r w:rsidRPr="00366552">
        <w:rPr>
          <w:rFonts w:ascii="GHEA Grapalat" w:hAnsi="GHEA Grapalat" w:cs="Sylfaen"/>
          <w:lang w:val="af-ZA"/>
        </w:rPr>
        <w:t xml:space="preserve">  </w:t>
      </w:r>
      <w:r w:rsidRPr="00F566BF">
        <w:rPr>
          <w:rFonts w:ascii="GHEA Grapalat" w:hAnsi="GHEA Grapalat" w:cs="Sylfaen"/>
        </w:rPr>
        <w:t>ՀԱՅՏԱՐԱՐՎԱԾ</w:t>
      </w:r>
      <w:r w:rsidRPr="00366552">
        <w:rPr>
          <w:rFonts w:ascii="GHEA Grapalat" w:hAnsi="GHEA Grapalat" w:cs="Sylfaen"/>
          <w:lang w:val="af-ZA"/>
        </w:rPr>
        <w:t xml:space="preserve">  </w:t>
      </w:r>
      <w:r w:rsidR="00AE330B">
        <w:rPr>
          <w:rFonts w:ascii="GHEA Grapalat" w:hAnsi="GHEA Grapalat" w:cs="Sylfaen"/>
        </w:rPr>
        <w:t>ԲԱՑ</w:t>
      </w:r>
      <w:r w:rsidR="00513CB2" w:rsidRPr="00513CB2">
        <w:rPr>
          <w:rFonts w:ascii="GHEA Grapalat" w:hAnsi="GHEA Grapalat" w:cs="Sylfaen"/>
          <w:lang w:val="af-ZA"/>
        </w:rPr>
        <w:t xml:space="preserve"> </w:t>
      </w:r>
      <w:r w:rsidR="00513CB2">
        <w:rPr>
          <w:rFonts w:ascii="GHEA Grapalat" w:hAnsi="GHEA Grapalat" w:cs="Sylfaen"/>
        </w:rPr>
        <w:t>ՄՐՑՈՒՅԹ</w:t>
      </w:r>
      <w:r w:rsidRPr="00F566BF">
        <w:rPr>
          <w:rFonts w:ascii="GHEA Grapalat" w:hAnsi="GHEA Grapalat" w:cs="Sylfaen"/>
        </w:rPr>
        <w:t>Ի</w:t>
      </w: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4A4682C" w14:textId="77777777" w:rsidR="00CD0CC7"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B824EA6" w14:textId="77777777" w:rsidR="00CD0CC7" w:rsidRDefault="00CD0CC7" w:rsidP="00EF3662">
      <w:pPr>
        <w:ind w:firstLine="567"/>
        <w:jc w:val="both"/>
        <w:rPr>
          <w:rFonts w:ascii="GHEA Grapalat" w:hAnsi="GHEA Grapalat" w:cs="Sylfaen"/>
          <w:i/>
          <w:sz w:val="22"/>
          <w:szCs w:val="22"/>
          <w:lang w:val="af-ZA"/>
        </w:rPr>
      </w:pPr>
    </w:p>
    <w:p w14:paraId="656F91E7" w14:textId="77777777" w:rsidR="00CD0CC7" w:rsidRDefault="00CD0CC7" w:rsidP="00EF3662">
      <w:pPr>
        <w:ind w:firstLine="567"/>
        <w:jc w:val="both"/>
        <w:rPr>
          <w:rFonts w:ascii="GHEA Grapalat" w:hAnsi="GHEA Grapalat" w:cs="Sylfaen"/>
          <w:i/>
          <w:sz w:val="22"/>
          <w:szCs w:val="22"/>
          <w:lang w:val="af-ZA"/>
        </w:rPr>
      </w:pPr>
    </w:p>
    <w:p w14:paraId="06547AA4" w14:textId="0110328A"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F712F0">
        <w:fldChar w:fldCharType="begin"/>
      </w:r>
      <w:r w:rsidR="00F712F0" w:rsidRPr="00716BD3">
        <w:rPr>
          <w:lang w:val="af-ZA"/>
        </w:rPr>
        <w:instrText xml:space="preserve"> HYPERLINK "http://www.armeps.am" </w:instrText>
      </w:r>
      <w:r w:rsidR="00F712F0">
        <w:fldChar w:fldCharType="separate"/>
      </w:r>
      <w:r w:rsidRPr="00F566BF">
        <w:rPr>
          <w:rFonts w:ascii="GHEA Grapalat" w:hAnsi="GHEA Grapalat" w:cs="Sylfaen"/>
          <w:i/>
          <w:sz w:val="22"/>
          <w:szCs w:val="22"/>
          <w:lang w:val="af-ZA"/>
        </w:rPr>
        <w:t>www.armeps.am</w:t>
      </w:r>
      <w:r w:rsidR="00F712F0">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r>
        <w:fldChar w:fldCharType="begin"/>
      </w:r>
      <w:r w:rsidRPr="008637C9">
        <w:rPr>
          <w:lang w:val="af-ZA"/>
        </w:rPr>
        <w:instrText>HYPERLINK "http://gnumner.am/hy/page/ughecuycner_dzernarkner/"</w:instrText>
      </w:r>
      <w:r>
        <w:fldChar w:fldCharType="separate"/>
      </w:r>
      <w:r w:rsidRPr="00F566BF">
        <w:rPr>
          <w:rFonts w:ascii="GHEA Grapalat" w:hAnsi="GHEA Grapalat" w:cs="Sylfaen"/>
          <w:sz w:val="22"/>
          <w:szCs w:val="22"/>
          <w:lang w:val="af-ZA"/>
        </w:rPr>
        <w:t>http://gnumner.am/hy/page/ughecuycner_dzernarkner/</w:t>
      </w:r>
      <w:r>
        <w:fldChar w:fldCharType="end"/>
      </w:r>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0"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810DF7">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fldChar w:fldCharType="begin"/>
      </w:r>
      <w:r w:rsidRPr="008637C9">
        <w:rPr>
          <w:lang w:val="af-ZA"/>
        </w:rPr>
        <w:instrText>HYPERLINK "http://gnumner.am/hy/page/ughecuycner_dzernarkner/"</w:instrText>
      </w:r>
      <w:r>
        <w:fldChar w:fldCharType="separate"/>
      </w:r>
      <w:r w:rsidRPr="00F566BF">
        <w:rPr>
          <w:rFonts w:ascii="GHEA Grapalat" w:hAnsi="GHEA Grapalat" w:cs="Sylfaen"/>
          <w:i/>
          <w:sz w:val="22"/>
          <w:szCs w:val="22"/>
          <w:lang w:val="af-ZA"/>
        </w:rPr>
        <w:t>http://gnumner.am/hy/page/ughecuycner_dzernarkner/</w:t>
      </w:r>
      <w:r>
        <w:fldChar w:fldCharType="end"/>
      </w:r>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1"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1"/>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3A39689D" w14:textId="67F7D964" w:rsidR="003A2FEF" w:rsidRPr="00291777"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Pr="00667E58">
        <w:rPr>
          <w:rFonts w:ascii="GHEA Grapalat" w:hAnsi="GHEA Grapalat"/>
          <w:b/>
          <w:sz w:val="20"/>
          <w:szCs w:val="20"/>
          <w:lang w:val="af-ZA"/>
        </w:rPr>
        <w:t xml:space="preserve">` </w:t>
      </w:r>
      <w:r w:rsidR="00810DF7" w:rsidRPr="00810DF7">
        <w:rPr>
          <w:rFonts w:ascii="GHEA Grapalat" w:hAnsi="GHEA Grapalat"/>
          <w:b/>
          <w:sz w:val="20"/>
          <w:szCs w:val="20"/>
          <w:lang w:val="af-ZA"/>
        </w:rPr>
        <w:t>ԵՐևԱՆ ՔԱՂԱՔՈՒՄ ՀՐԱՏԱՊ ԼՈՒԾՈՒՄ ՊԱՀԱՆՋՈՂ (ՎԹԱՐԱՎԵՐԱԿԱՆԳՆՈՂԱԿԱՆ) ՇԻՆԱՐԱՐԱԿԱՆ ԱՇԽԱՏԱՆՔՆԵՐԻ ՈՐԱԿԻ ՏԵԽՆԻԿԱԿԱՆ ՀՍԿՈՂՈՒԹՅԱՆ ԽՈՐՀՐԴԱՏՎԱԿԱՆ ԾԱՌԱՅՈՒԹՅՈՒՆՆԵՐԻ</w:t>
      </w:r>
      <w:r w:rsidR="00810DF7" w:rsidRPr="00EC5C7F">
        <w:rPr>
          <w:rFonts w:ascii="GHEA Grapalat" w:hAnsi="GHEA Grapalat"/>
          <w:b/>
          <w:sz w:val="20"/>
          <w:szCs w:val="20"/>
          <w:lang w:val="af-ZA"/>
        </w:rPr>
        <w:t xml:space="preserve"> </w:t>
      </w:r>
      <w:r w:rsidR="00810DF7">
        <w:rPr>
          <w:rFonts w:ascii="GHEA Grapalat" w:hAnsi="GHEA Grapalat"/>
          <w:b/>
          <w:sz w:val="20"/>
          <w:szCs w:val="20"/>
          <w:lang w:val="af-ZA"/>
        </w:rPr>
        <w:t xml:space="preserve"> </w:t>
      </w:r>
      <w:r w:rsidRPr="001A1A1A">
        <w:rPr>
          <w:rFonts w:ascii="GHEA Grapalat" w:hAnsi="GHEA Grapalat"/>
          <w:b/>
          <w:sz w:val="20"/>
          <w:szCs w:val="20"/>
          <w:lang w:val="af-ZA"/>
        </w:rPr>
        <w:t xml:space="preserve">ՁԵՌՔԲԵՐՄԱՆ ՆՊԱՏԱԿՈՎ ՀԱՅՏԱՐԱՐՎԱԾ </w:t>
      </w:r>
      <w:r w:rsidRPr="00291777">
        <w:rPr>
          <w:rFonts w:ascii="GHEA Grapalat" w:hAnsi="GHEA Grapalat"/>
          <w:b/>
          <w:sz w:val="20"/>
          <w:szCs w:val="20"/>
          <w:lang w:val="af-ZA"/>
        </w:rPr>
        <w:t xml:space="preserve"> </w:t>
      </w:r>
      <w:r w:rsidR="00AE330B">
        <w:rPr>
          <w:rFonts w:ascii="GHEA Grapalat" w:hAnsi="GHEA Grapalat"/>
          <w:b/>
          <w:sz w:val="20"/>
          <w:szCs w:val="20"/>
          <w:lang w:val="af-ZA"/>
        </w:rPr>
        <w:t>ԲԱՑ</w:t>
      </w:r>
      <w:r w:rsidR="00513CB2">
        <w:rPr>
          <w:rFonts w:ascii="GHEA Grapalat" w:hAnsi="GHEA Grapalat"/>
          <w:b/>
          <w:sz w:val="20"/>
          <w:szCs w:val="20"/>
          <w:lang w:val="af-ZA"/>
        </w:rPr>
        <w:t xml:space="preserve"> ՄՐՑՈՒՅԹ</w:t>
      </w:r>
      <w:r w:rsidRPr="001A1A1A">
        <w:rPr>
          <w:rFonts w:ascii="GHEA Grapalat" w:hAnsi="GHEA Grapalat"/>
          <w:b/>
          <w:sz w:val="20"/>
          <w:szCs w:val="20"/>
          <w:lang w:val="af-ZA"/>
        </w:rPr>
        <w:t>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001820DF" w:rsidRPr="00972668">
        <w:rPr>
          <w:rFonts w:ascii="GHEA Grapalat" w:hAnsi="GHEA Grapalat" w:cs="Sylfaen"/>
          <w:sz w:val="20"/>
        </w:rPr>
        <w:t>Մասնակցի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մասնակցության</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իրավունքի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պահանջները</w:t>
      </w:r>
      <w:proofErr w:type="spellEnd"/>
      <w:r w:rsidR="001820DF" w:rsidRPr="00DC0D0F">
        <w:rPr>
          <w:rFonts w:ascii="GHEA Grapalat" w:hAnsi="GHEA Grapalat" w:cs="Sylfaen"/>
          <w:sz w:val="20"/>
          <w:lang w:val="af-ZA"/>
        </w:rPr>
        <w:t>,</w:t>
      </w:r>
      <w:r w:rsidR="001820DF" w:rsidRPr="00AC61F9">
        <w:rPr>
          <w:lang w:val="af-ZA"/>
        </w:rPr>
        <w:t xml:space="preserve"> </w:t>
      </w:r>
      <w:proofErr w:type="spellStart"/>
      <w:r w:rsidR="001820DF" w:rsidRPr="00DC0D0F">
        <w:rPr>
          <w:rFonts w:ascii="GHEA Grapalat" w:hAnsi="GHEA Grapalat" w:cs="Sylfaen"/>
          <w:sz w:val="20"/>
        </w:rPr>
        <w:t>որակավորման</w:t>
      </w:r>
      <w:proofErr w:type="spellEnd"/>
      <w:r w:rsidR="001820DF" w:rsidRPr="00DC0D0F">
        <w:rPr>
          <w:rFonts w:ascii="GHEA Grapalat" w:hAnsi="GHEA Grapalat" w:cs="Sylfaen"/>
          <w:sz w:val="20"/>
          <w:lang w:val="af-ZA"/>
        </w:rPr>
        <w:t xml:space="preserve"> </w:t>
      </w:r>
      <w:proofErr w:type="spellStart"/>
      <w:proofErr w:type="gramStart"/>
      <w:r w:rsidR="001820DF" w:rsidRPr="00DC0D0F">
        <w:rPr>
          <w:rFonts w:ascii="GHEA Grapalat" w:hAnsi="GHEA Grapalat" w:cs="Sylfaen"/>
          <w:sz w:val="20"/>
        </w:rPr>
        <w:t>չափանիշները</w:t>
      </w:r>
      <w:proofErr w:type="spellEnd"/>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proofErr w:type="gram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դրանց</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գնահատման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կարգը</w:t>
      </w:r>
      <w:proofErr w:type="spellEnd"/>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A4E2549" w14:textId="012AC253"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proofErr w:type="spellStart"/>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proofErr w:type="spellEnd"/>
      <w:r w:rsidR="001820DF" w:rsidRPr="000423D3">
        <w:rPr>
          <w:rFonts w:ascii="GHEA Grapalat" w:hAnsi="GHEA Grapalat" w:cs="Times Armenian"/>
          <w:sz w:val="20"/>
          <w:lang w:val="af-ZA"/>
        </w:rPr>
        <w:t xml:space="preserve"> </w:t>
      </w:r>
      <w:proofErr w:type="spellStart"/>
      <w:r w:rsidR="001820DF" w:rsidRPr="000423D3">
        <w:rPr>
          <w:rFonts w:ascii="GHEA Grapalat" w:hAnsi="GHEA Grapalat" w:cs="Sylfaen"/>
          <w:sz w:val="20"/>
        </w:rPr>
        <w:t>ապահովումը</w:t>
      </w:r>
      <w:proofErr w:type="spellEnd"/>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63D1BE3F" w:rsidR="00096865" w:rsidRPr="00F566BF" w:rsidRDefault="00096865" w:rsidP="00EF3662">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00AE330B">
        <w:rPr>
          <w:rFonts w:ascii="GHEA Grapalat" w:hAnsi="GHEA Grapalat" w:cs="Sylfaen"/>
          <w:b/>
          <w:sz w:val="20"/>
        </w:rPr>
        <w:t>ԲԱՑ</w:t>
      </w:r>
      <w:r w:rsidR="00513CB2" w:rsidRPr="00513CB2">
        <w:rPr>
          <w:rFonts w:ascii="GHEA Grapalat" w:hAnsi="GHEA Grapalat" w:cs="Sylfaen"/>
          <w:b/>
          <w:sz w:val="20"/>
          <w:lang w:val="af-ZA"/>
        </w:rPr>
        <w:t xml:space="preserve"> </w:t>
      </w:r>
      <w:proofErr w:type="gramStart"/>
      <w:r w:rsidR="00513CB2">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proofErr w:type="gramEnd"/>
      <w:r w:rsidRPr="00F566BF">
        <w:rPr>
          <w:rFonts w:ascii="GHEA Grapalat" w:hAnsi="GHEA Grapalat" w:cs="Times Armenian"/>
          <w:b/>
          <w:sz w:val="20"/>
          <w:lang w:val="af-ZA"/>
        </w:rPr>
        <w:t xml:space="preserve">  </w:t>
      </w:r>
      <w:proofErr w:type="gramStart"/>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roofErr w:type="gramEnd"/>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proofErr w:type="gram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proofErr w:type="gram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57F41824"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AE330B">
        <w:rPr>
          <w:rFonts w:ascii="GHEA Grapalat" w:hAnsi="GHEA Grapalat"/>
          <w:b/>
          <w:sz w:val="20"/>
          <w:lang w:val="af-ZA"/>
        </w:rPr>
        <w:t>ԵՔ-ԲՄԽԾՁԲ-</w:t>
      </w:r>
      <w:r w:rsidR="00810DF7">
        <w:rPr>
          <w:rFonts w:ascii="GHEA Grapalat" w:hAnsi="GHEA Grapalat"/>
          <w:b/>
          <w:sz w:val="20"/>
          <w:lang w:val="af-ZA"/>
        </w:rPr>
        <w:t>26/11</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proofErr w:type="gram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F26BC2">
        <w:rPr>
          <w:rFonts w:ascii="GHEA Grapalat" w:hAnsi="GHEA Grapalat" w:cs="Times Armenian"/>
          <w:sz w:val="20"/>
          <w:lang w:val="af-ZA"/>
        </w:rPr>
        <w:t xml:space="preserve"> </w:t>
      </w:r>
      <w:r w:rsidR="00AE330B">
        <w:rPr>
          <w:rFonts w:ascii="GHEA Grapalat" w:hAnsi="GHEA Grapalat" w:cs="Times Armenian"/>
          <w:sz w:val="20"/>
          <w:lang w:val="af-ZA"/>
        </w:rPr>
        <w:t>բաց</w:t>
      </w:r>
      <w:proofErr w:type="gramEnd"/>
      <w:r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մրցույթ</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40F08EA"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3A2FEF" w:rsidRPr="00B8411D">
        <w:rPr>
          <w:rFonts w:ascii="GHEA Grapalat" w:hAnsi="GHEA Grapalat"/>
          <w:b/>
          <w:sz w:val="20"/>
          <w:lang w:val="hy-AM"/>
        </w:rPr>
        <w:t>Երևանի քաղաքապետարան</w:t>
      </w:r>
      <w:r w:rsidR="00A00E74" w:rsidRPr="003A2FEF">
        <w:rPr>
          <w:rFonts w:ascii="GHEA Grapalat" w:hAnsi="GHEA Grapalat"/>
          <w:b/>
          <w:sz w:val="20"/>
          <w:lang w:val="hy-AM"/>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416E75DC" w14:textId="77E90EBA" w:rsidR="003A2FEF" w:rsidRPr="00F566BF" w:rsidRDefault="003A2FEF" w:rsidP="003A2FEF">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1B3F20">
        <w:rPr>
          <w:rFonts w:ascii="GHEA Grapalat" w:hAnsi="GHEA Grapalat" w:cs="Sylfaen"/>
          <w:b/>
        </w:rPr>
        <w:t>anahit.amirkhanyan</w:t>
      </w:r>
      <w:r w:rsidR="00B72F86">
        <w:rPr>
          <w:rFonts w:ascii="GHEA Grapalat" w:hAnsi="GHEA Grapalat" w:cs="Sylfaen"/>
          <w:b/>
        </w:rPr>
        <w:t>@yerevan.am</w:t>
      </w:r>
      <w:r>
        <w:rPr>
          <w:rFonts w:ascii="GHEA Grapalat" w:hAnsi="GHEA Grapalat"/>
          <w:sz w:val="16"/>
          <w:szCs w:val="16"/>
          <w:lang w:val="hy-AM"/>
        </w:rPr>
        <w:t>:</w:t>
      </w:r>
    </w:p>
    <w:p w14:paraId="38FA20A4" w14:textId="77777777" w:rsidR="00CD0CC7"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47ED0153" w14:textId="77777777" w:rsidR="00CD0CC7" w:rsidRDefault="00CD0CC7" w:rsidP="00EF3662">
      <w:pPr>
        <w:jc w:val="center"/>
        <w:rPr>
          <w:rFonts w:ascii="GHEA Grapalat" w:hAnsi="GHEA Grapalat"/>
          <w:sz w:val="16"/>
          <w:szCs w:val="16"/>
          <w:lang w:val="af-ZA"/>
        </w:rPr>
      </w:pPr>
    </w:p>
    <w:p w14:paraId="5A006036" w14:textId="6EC2F2E4" w:rsidR="00096865" w:rsidRPr="00F566BF" w:rsidRDefault="00096865" w:rsidP="00EF3662">
      <w:pPr>
        <w:jc w:val="center"/>
        <w:rPr>
          <w:rFonts w:ascii="GHEA Grapalat" w:hAnsi="GHEA Grapalat"/>
          <w:szCs w:val="22"/>
          <w:lang w:val="af-ZA"/>
        </w:rPr>
      </w:pPr>
      <w:proofErr w:type="gramStart"/>
      <w:r w:rsidRPr="00F566BF">
        <w:rPr>
          <w:rFonts w:ascii="GHEA Grapalat" w:hAnsi="GHEA Grapalat" w:cs="Sylfaen"/>
          <w:szCs w:val="22"/>
        </w:rPr>
        <w:t>ՄԱՍ</w:t>
      </w:r>
      <w:r w:rsidRPr="00F566BF">
        <w:rPr>
          <w:rFonts w:ascii="GHEA Grapalat" w:hAnsi="GHEA Grapalat" w:cs="Times Armenian"/>
          <w:szCs w:val="22"/>
          <w:lang w:val="af-ZA"/>
        </w:rPr>
        <w:t xml:space="preserve">  I</w:t>
      </w:r>
      <w:proofErr w:type="gramEnd"/>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proofErr w:type="gramStart"/>
      <w:r w:rsidRPr="00F566BF">
        <w:rPr>
          <w:rFonts w:ascii="GHEA Grapalat" w:hAnsi="GHEA Grapalat" w:cs="Sylfaen"/>
          <w:b/>
          <w:sz w:val="20"/>
        </w:rPr>
        <w:t>ԳՆՄԱՆ  ԱՌԱՐԿԱՅԻ</w:t>
      </w:r>
      <w:proofErr w:type="gramEnd"/>
      <w:r w:rsidRPr="00F566BF">
        <w:rPr>
          <w:rFonts w:ascii="GHEA Grapalat" w:hAnsi="GHEA Grapalat" w:cs="Sylfaen"/>
          <w:b/>
          <w:sz w:val="20"/>
        </w:rPr>
        <w:t xml:space="preserve">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2D1209C3"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D87E7B" w:rsidRPr="00F566BF">
        <w:rPr>
          <w:rFonts w:ascii="GHEA Grapalat" w:hAnsi="GHEA Grapalat" w:cs="Sylfaen"/>
          <w:i w:val="0"/>
        </w:rPr>
        <w:t>Գնման</w:t>
      </w:r>
      <w:proofErr w:type="spellEnd"/>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առարկա</w:t>
      </w:r>
      <w:proofErr w:type="spellEnd"/>
      <w:r w:rsidR="00D87E7B" w:rsidRPr="00F566BF">
        <w:rPr>
          <w:rFonts w:ascii="GHEA Grapalat" w:hAnsi="GHEA Grapalat" w:cs="Sylfaen"/>
          <w:i w:val="0"/>
          <w:lang w:val="af-ZA"/>
        </w:rPr>
        <w:t xml:space="preserve"> </w:t>
      </w:r>
      <w:r w:rsidR="00D87E7B" w:rsidRPr="00F566BF">
        <w:rPr>
          <w:rFonts w:ascii="GHEA Grapalat" w:hAnsi="GHEA Grapalat" w:cs="Sylfaen"/>
          <w:i w:val="0"/>
        </w:rPr>
        <w:t>է</w:t>
      </w:r>
      <w:r w:rsidR="00D87E7B" w:rsidRPr="00F566BF">
        <w:rPr>
          <w:rFonts w:ascii="GHEA Grapalat" w:hAnsi="GHEA Grapalat" w:cs="Sylfaen"/>
          <w:i w:val="0"/>
          <w:lang w:val="af-ZA"/>
        </w:rPr>
        <w:t xml:space="preserve"> </w:t>
      </w:r>
      <w:proofErr w:type="spellStart"/>
      <w:proofErr w:type="gramStart"/>
      <w:r w:rsidR="00D87E7B" w:rsidRPr="00F566BF">
        <w:rPr>
          <w:rFonts w:ascii="GHEA Grapalat" w:hAnsi="GHEA Grapalat" w:cs="Sylfaen"/>
          <w:i w:val="0"/>
        </w:rPr>
        <w:t>հանդիսանում</w:t>
      </w:r>
      <w:proofErr w:type="spellEnd"/>
      <w:r w:rsidR="00D87E7B" w:rsidRPr="00F566BF">
        <w:rPr>
          <w:rFonts w:ascii="GHEA Grapalat" w:hAnsi="GHEA Grapalat" w:cs="Sylfaen"/>
          <w:i w:val="0"/>
          <w:lang w:val="af-ZA"/>
        </w:rPr>
        <w:t xml:space="preserve">  </w:t>
      </w:r>
      <w:r w:rsidR="00D87E7B" w:rsidRPr="004F0586">
        <w:rPr>
          <w:rFonts w:ascii="GHEA Grapalat" w:hAnsi="GHEA Grapalat" w:cs="Sylfaen"/>
          <w:i w:val="0"/>
          <w:lang w:val="hy-AM"/>
        </w:rPr>
        <w:t>Երևանի</w:t>
      </w:r>
      <w:proofErr w:type="gramEnd"/>
      <w:r w:rsidR="00D87E7B" w:rsidRPr="004F0586">
        <w:rPr>
          <w:rFonts w:ascii="GHEA Grapalat" w:hAnsi="GHEA Grapalat" w:cs="Sylfaen"/>
          <w:i w:val="0"/>
          <w:lang w:val="hy-AM"/>
        </w:rPr>
        <w:t xml:space="preserve"> քաղաքապետարանի</w:t>
      </w:r>
      <w:r w:rsidR="00D87E7B" w:rsidRPr="004F0586">
        <w:rPr>
          <w:rFonts w:ascii="GHEA Grapalat" w:hAnsi="GHEA Grapalat" w:cs="Sylfaen"/>
          <w:i w:val="0"/>
        </w:rPr>
        <w:t xml:space="preserve"> </w:t>
      </w:r>
      <w:proofErr w:type="spellStart"/>
      <w:r w:rsidR="00D87E7B" w:rsidRPr="004F0586">
        <w:rPr>
          <w:rFonts w:ascii="GHEA Grapalat" w:hAnsi="GHEA Grapalat" w:cs="Sylfaen"/>
          <w:i w:val="0"/>
        </w:rPr>
        <w:t>կարիքների</w:t>
      </w:r>
      <w:proofErr w:type="spellEnd"/>
      <w:r w:rsidR="00D87E7B" w:rsidRPr="004F0586">
        <w:rPr>
          <w:rFonts w:ascii="GHEA Grapalat" w:hAnsi="GHEA Grapalat" w:cs="Times Armenian"/>
          <w:i w:val="0"/>
          <w:lang w:val="af-ZA"/>
        </w:rPr>
        <w:t xml:space="preserve"> </w:t>
      </w:r>
      <w:proofErr w:type="spellStart"/>
      <w:r w:rsidR="00D87E7B" w:rsidRPr="004F0586">
        <w:rPr>
          <w:rFonts w:ascii="GHEA Grapalat" w:hAnsi="GHEA Grapalat" w:cs="Sylfaen"/>
          <w:i w:val="0"/>
        </w:rPr>
        <w:t>համար</w:t>
      </w:r>
      <w:proofErr w:type="spellEnd"/>
      <w:r w:rsidR="00D87E7B" w:rsidRPr="00F566BF">
        <w:rPr>
          <w:rFonts w:ascii="GHEA Grapalat" w:hAnsi="GHEA Grapalat" w:cs="Times Armenian"/>
          <w:i w:val="0"/>
          <w:lang w:val="af-ZA"/>
        </w:rPr>
        <w:t>`</w:t>
      </w:r>
      <w:r w:rsidR="00D87E7B" w:rsidRPr="00634274">
        <w:rPr>
          <w:rFonts w:ascii="GHEA Grapalat" w:hAnsi="GHEA Grapalat"/>
          <w:b/>
          <w:i w:val="0"/>
          <w:lang w:val="af-ZA"/>
        </w:rPr>
        <w:t xml:space="preserve"> </w:t>
      </w:r>
      <w:r w:rsidR="00810DF7" w:rsidRPr="00810DF7">
        <w:rPr>
          <w:rFonts w:ascii="GHEA Grapalat" w:hAnsi="GHEA Grapalat" w:cs="Sylfaen"/>
          <w:b/>
          <w:i w:val="0"/>
          <w:lang w:val="hy-AM"/>
        </w:rPr>
        <w:t xml:space="preserve">Երևան քաղաքում հրատապ լուծում պահանջող (վթարավերականգնողական) շինարարական աշխատանքների որակի տեխնիկական հսկողության խորհրդատվական </w:t>
      </w:r>
      <w:proofErr w:type="gramStart"/>
      <w:r w:rsidR="00810DF7" w:rsidRPr="00810DF7">
        <w:rPr>
          <w:rFonts w:ascii="GHEA Grapalat" w:hAnsi="GHEA Grapalat" w:cs="Sylfaen"/>
          <w:b/>
          <w:i w:val="0"/>
          <w:lang w:val="hy-AM"/>
        </w:rPr>
        <w:t>ծառայությունների</w:t>
      </w:r>
      <w:r w:rsidR="00EC5C7F" w:rsidRPr="00EC5C7F">
        <w:rPr>
          <w:rFonts w:ascii="GHEA Grapalat" w:hAnsi="GHEA Grapalat" w:cs="Sylfaen"/>
          <w:b/>
          <w:i w:val="0"/>
          <w:lang w:val="hy-AM"/>
        </w:rPr>
        <w:t xml:space="preserve">  </w:t>
      </w:r>
      <w:r w:rsidR="00D87E7B" w:rsidRPr="00B93A1F">
        <w:rPr>
          <w:rFonts w:ascii="GHEA Grapalat" w:hAnsi="GHEA Grapalat"/>
          <w:i w:val="0"/>
          <w:lang w:val="hy-AM"/>
        </w:rPr>
        <w:t>ձեռքբերումը</w:t>
      </w:r>
      <w:proofErr w:type="gramEnd"/>
      <w:r w:rsidR="00D87E7B" w:rsidRPr="00B93A1F">
        <w:rPr>
          <w:rFonts w:ascii="GHEA Grapalat" w:hAnsi="GHEA Grapalat"/>
          <w:i w:val="0"/>
          <w:lang w:val="hy-AM"/>
        </w:rPr>
        <w:t xml:space="preserve"> (այսուհետ` նաև ծառայություն)</w:t>
      </w:r>
      <w:r w:rsidR="00D87E7B">
        <w:rPr>
          <w:rFonts w:ascii="GHEA Grapalat" w:hAnsi="GHEA Grapalat"/>
          <w:i w:val="0"/>
          <w:lang w:val="af-ZA"/>
        </w:rPr>
        <w:t xml:space="preserve">, </w:t>
      </w:r>
      <w:r w:rsidR="00D87E7B">
        <w:rPr>
          <w:rFonts w:ascii="GHEA Grapalat" w:hAnsi="GHEA Grapalat"/>
          <w:i w:val="0"/>
          <w:lang w:val="ru-RU"/>
        </w:rPr>
        <w:t>որ</w:t>
      </w:r>
      <w:r w:rsidR="00D87E7B">
        <w:rPr>
          <w:rFonts w:ascii="GHEA Grapalat" w:hAnsi="GHEA Grapalat"/>
          <w:i w:val="0"/>
          <w:lang w:val="hy-AM"/>
        </w:rPr>
        <w:t xml:space="preserve">ը </w:t>
      </w:r>
      <w:r w:rsidR="00D87E7B">
        <w:rPr>
          <w:rFonts w:ascii="GHEA Grapalat" w:hAnsi="GHEA Grapalat"/>
          <w:i w:val="0"/>
          <w:lang w:val="ru-RU"/>
        </w:rPr>
        <w:t>խմբավորված</w:t>
      </w:r>
      <w:r w:rsidR="00D87E7B" w:rsidRPr="00592F17">
        <w:rPr>
          <w:rFonts w:ascii="GHEA Grapalat" w:hAnsi="GHEA Grapalat"/>
          <w:i w:val="0"/>
          <w:lang w:val="en-US"/>
        </w:rPr>
        <w:t xml:space="preserve"> </w:t>
      </w:r>
      <w:r w:rsidR="00D87E7B">
        <w:rPr>
          <w:rFonts w:ascii="GHEA Grapalat" w:hAnsi="GHEA Grapalat"/>
          <w:i w:val="0"/>
          <w:lang w:val="hy-AM"/>
        </w:rPr>
        <w:t>է</w:t>
      </w:r>
      <w:r w:rsidR="00031DA8">
        <w:rPr>
          <w:rFonts w:ascii="GHEA Grapalat" w:hAnsi="GHEA Grapalat"/>
          <w:i w:val="0"/>
          <w:lang w:val="hy-AM"/>
        </w:rPr>
        <w:t xml:space="preserve"> </w:t>
      </w:r>
      <w:r w:rsidR="007D0B50">
        <w:rPr>
          <w:rFonts w:ascii="GHEA Grapalat" w:hAnsi="GHEA Grapalat"/>
          <w:i w:val="0"/>
          <w:lang w:val="en-US"/>
        </w:rPr>
        <w:t>1</w:t>
      </w:r>
      <w:r w:rsidR="00D87E7B" w:rsidRPr="00592F17">
        <w:rPr>
          <w:rFonts w:ascii="GHEA Grapalat" w:hAnsi="GHEA Grapalat"/>
          <w:i w:val="0"/>
          <w:lang w:val="en-US"/>
        </w:rPr>
        <w:t xml:space="preserve"> </w:t>
      </w:r>
      <w:r w:rsidR="00D87E7B">
        <w:rPr>
          <w:rFonts w:ascii="GHEA Grapalat" w:hAnsi="GHEA Grapalat"/>
          <w:i w:val="0"/>
          <w:lang w:val="en-US"/>
        </w:rPr>
        <w:t>(</w:t>
      </w:r>
      <w:r w:rsidR="007D0B50">
        <w:rPr>
          <w:rFonts w:ascii="GHEA Grapalat" w:hAnsi="GHEA Grapalat"/>
          <w:i w:val="0"/>
          <w:lang w:val="hy-AM"/>
        </w:rPr>
        <w:t>մեկ</w:t>
      </w:r>
      <w:r w:rsidR="00D87E7B">
        <w:rPr>
          <w:rFonts w:ascii="GHEA Grapalat" w:hAnsi="GHEA Grapalat"/>
          <w:i w:val="0"/>
          <w:lang w:val="en-US"/>
        </w:rPr>
        <w:t xml:space="preserve">) </w:t>
      </w:r>
      <w:r w:rsidR="00D87E7B">
        <w:rPr>
          <w:rFonts w:ascii="GHEA Grapalat" w:hAnsi="GHEA Grapalat"/>
          <w:i w:val="0"/>
          <w:lang w:val="ru-RU"/>
        </w:rPr>
        <w:t>չափաբաժ</w:t>
      </w:r>
      <w:r w:rsidR="007D0B50">
        <w:rPr>
          <w:rFonts w:ascii="GHEA Grapalat" w:hAnsi="GHEA Grapalat"/>
          <w:i w:val="0"/>
          <w:lang w:val="hy-AM"/>
        </w:rPr>
        <w:t>ն</w:t>
      </w:r>
      <w:r w:rsidR="00666FC8">
        <w:rPr>
          <w:rFonts w:ascii="GHEA Grapalat" w:hAnsi="GHEA Grapalat"/>
          <w:i w:val="0"/>
          <w:lang w:val="hy-AM"/>
        </w:rPr>
        <w:t>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7"/>
        <w:gridCol w:w="1947"/>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810DF7">
        <w:trPr>
          <w:trHeight w:val="141"/>
        </w:trPr>
        <w:tc>
          <w:tcPr>
            <w:tcW w:w="1597"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947" w:type="dxa"/>
            <w:vAlign w:val="center"/>
          </w:tcPr>
          <w:p w14:paraId="2E8922D4" w14:textId="1B16CB20"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D87E7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B802E2" w:rsidRPr="008637C9" w14:paraId="382849A2" w14:textId="77777777" w:rsidTr="00810DF7">
        <w:tc>
          <w:tcPr>
            <w:tcW w:w="1597" w:type="dxa"/>
            <w:vAlign w:val="center"/>
          </w:tcPr>
          <w:p w14:paraId="1CD05C68" w14:textId="77777777" w:rsidR="00B802E2" w:rsidRPr="00F566BF" w:rsidRDefault="00B802E2" w:rsidP="00B802E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947" w:type="dxa"/>
            <w:vAlign w:val="center"/>
          </w:tcPr>
          <w:p w14:paraId="0075D375" w14:textId="15F14C07" w:rsidR="00B802E2" w:rsidRPr="00810DF7" w:rsidRDefault="007D0B50" w:rsidP="007D0B50">
            <w:pPr>
              <w:pStyle w:val="BodyTextIndent2"/>
              <w:spacing w:line="240" w:lineRule="auto"/>
              <w:ind w:firstLine="0"/>
              <w:rPr>
                <w:rFonts w:ascii="GHEA Grapalat" w:hAnsi="GHEA Grapalat"/>
                <w:b/>
                <w:bCs/>
                <w:sz w:val="16"/>
                <w:lang w:val="hy-AM"/>
              </w:rPr>
            </w:pPr>
            <w:r>
              <w:rPr>
                <w:rFonts w:ascii="GHEA Grapalat" w:hAnsi="GHEA Grapalat"/>
                <w:b/>
                <w:bCs/>
                <w:sz w:val="22"/>
                <w:szCs w:val="28"/>
              </w:rPr>
              <w:t xml:space="preserve"> </w:t>
            </w:r>
            <w:r w:rsidR="00810DF7" w:rsidRPr="00810DF7">
              <w:rPr>
                <w:rFonts w:ascii="GHEA Grapalat" w:hAnsi="GHEA Grapalat"/>
                <w:b/>
                <w:bCs/>
                <w:szCs w:val="24"/>
                <w:lang w:val="hy-AM"/>
              </w:rPr>
              <w:t>Մինչև</w:t>
            </w:r>
            <w:r w:rsidR="00810DF7">
              <w:rPr>
                <w:rFonts w:ascii="GHEA Grapalat" w:hAnsi="GHEA Grapalat"/>
                <w:b/>
                <w:bCs/>
                <w:szCs w:val="24"/>
                <w:lang w:val="hy-AM"/>
              </w:rPr>
              <w:t xml:space="preserve"> </w:t>
            </w:r>
            <w:r w:rsidR="00810DF7" w:rsidRPr="00810DF7">
              <w:rPr>
                <w:rFonts w:ascii="GHEA Grapalat" w:hAnsi="GHEA Grapalat"/>
                <w:b/>
                <w:bCs/>
                <w:szCs w:val="24"/>
                <w:lang w:val="hy-AM"/>
              </w:rPr>
              <w:t>3</w:t>
            </w:r>
            <w:r w:rsidR="00810DF7">
              <w:rPr>
                <w:rFonts w:ascii="GHEA Grapalat" w:hAnsi="GHEA Grapalat"/>
                <w:b/>
                <w:bCs/>
                <w:szCs w:val="24"/>
                <w:lang w:val="hy-AM"/>
              </w:rPr>
              <w:t xml:space="preserve"> </w:t>
            </w:r>
            <w:r w:rsidR="00810DF7" w:rsidRPr="00810DF7">
              <w:rPr>
                <w:rFonts w:ascii="GHEA Grapalat" w:hAnsi="GHEA Grapalat"/>
                <w:b/>
                <w:bCs/>
                <w:szCs w:val="24"/>
                <w:lang w:val="hy-AM"/>
              </w:rPr>
              <w:t>000</w:t>
            </w:r>
            <w:r w:rsidR="00810DF7">
              <w:rPr>
                <w:rFonts w:ascii="GHEA Grapalat" w:hAnsi="GHEA Grapalat"/>
                <w:b/>
                <w:bCs/>
                <w:szCs w:val="24"/>
                <w:lang w:val="hy-AM"/>
              </w:rPr>
              <w:t xml:space="preserve"> </w:t>
            </w:r>
            <w:r w:rsidR="00810DF7" w:rsidRPr="00810DF7">
              <w:rPr>
                <w:rFonts w:ascii="GHEA Grapalat" w:hAnsi="GHEA Grapalat"/>
                <w:b/>
                <w:bCs/>
                <w:szCs w:val="24"/>
                <w:lang w:val="hy-AM"/>
              </w:rPr>
              <w:t>000</w:t>
            </w:r>
          </w:p>
        </w:tc>
        <w:tc>
          <w:tcPr>
            <w:tcW w:w="6806" w:type="dxa"/>
            <w:vAlign w:val="center"/>
          </w:tcPr>
          <w:p w14:paraId="433DE288" w14:textId="1136CFEC" w:rsidR="00B802E2" w:rsidRPr="00B802E2" w:rsidRDefault="00810DF7" w:rsidP="00B802E2">
            <w:pPr>
              <w:pStyle w:val="BodyTextIndent2"/>
              <w:spacing w:line="240" w:lineRule="auto"/>
              <w:ind w:firstLine="0"/>
              <w:rPr>
                <w:rFonts w:ascii="GHEA Grapalat" w:hAnsi="GHEA Grapalat"/>
                <w:vertAlign w:val="subscript"/>
              </w:rPr>
            </w:pPr>
            <w:r w:rsidRPr="00810DF7">
              <w:rPr>
                <w:rFonts w:ascii="GHEA Grapalat" w:hAnsi="GHEA Grapalat" w:cs="Calibri"/>
                <w:color w:val="000000"/>
              </w:rPr>
              <w:t>Երևան քաղաքում հրատապ լուծում պահանջող (վթարավերականգնողական) շինարարական աշխատանքների որակի տեխնիկական հսկողության խորհրդատվական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proofErr w:type="gramStart"/>
      <w:r w:rsidRPr="00F566BF">
        <w:rPr>
          <w:rFonts w:ascii="GHEA Grapalat" w:hAnsi="GHEA Grapalat" w:cs="Sylfaen"/>
          <w:b/>
          <w:sz w:val="20"/>
        </w:rPr>
        <w:t>ՉԱՓԱՆԻՇՆԵՐԸ</w:t>
      </w:r>
      <w:r w:rsidRPr="00F566BF">
        <w:rPr>
          <w:rFonts w:ascii="GHEA Grapalat" w:hAnsi="GHEA Grapalat"/>
          <w:b/>
          <w:sz w:val="20"/>
          <w:lang w:val="es-ES"/>
        </w:rPr>
        <w:t xml:space="preserve">  ԵՎ</w:t>
      </w:r>
      <w:proofErr w:type="gramEnd"/>
      <w:r w:rsidRPr="00F566BF">
        <w:rPr>
          <w:rFonts w:ascii="GHEA Grapalat" w:hAnsi="GHEA Grapalat"/>
          <w:b/>
          <w:sz w:val="20"/>
          <w:lang w:val="es-ES"/>
        </w:rPr>
        <w:t xml:space="preserve">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proofErr w:type="gramStart"/>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proofErr w:type="gram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302F26F1" w14:textId="1BA7FF0E" w:rsidR="003B509C" w:rsidRPr="003B509C" w:rsidRDefault="003B509C" w:rsidP="003B509C">
      <w:pPr>
        <w:ind w:firstLine="567"/>
        <w:jc w:val="both"/>
        <w:rPr>
          <w:rFonts w:ascii="GHEA Grapalat" w:hAnsi="GHEA Grapalat" w:cs="Sylfaen"/>
          <w:sz w:val="20"/>
          <w:szCs w:val="20"/>
          <w:lang w:val="es-ES"/>
        </w:rPr>
      </w:pPr>
      <w:r w:rsidRPr="003833BE">
        <w:rPr>
          <w:rFonts w:ascii="GHEA Grapalat" w:hAnsi="GHEA Grapalat" w:cs="Sylfaen"/>
          <w:sz w:val="20"/>
          <w:szCs w:val="20"/>
          <w:lang w:val="es-ES"/>
        </w:rPr>
        <w:t xml:space="preserve">   7) </w:t>
      </w:r>
      <w:proofErr w:type="spellStart"/>
      <w:r w:rsidRPr="003833BE">
        <w:rPr>
          <w:rFonts w:ascii="GHEA Grapalat" w:hAnsi="GHEA Grapalat" w:cs="Sylfaen"/>
          <w:sz w:val="20"/>
          <w:szCs w:val="20"/>
          <w:lang w:val="es-ES"/>
        </w:rPr>
        <w:t>որոնք</w:t>
      </w:r>
      <w:proofErr w:type="spellEnd"/>
      <w:r w:rsidRPr="003833BE">
        <w:rPr>
          <w:rFonts w:ascii="GHEA Grapalat" w:hAnsi="GHEA Grapalat" w:cs="Sylfaen"/>
          <w:sz w:val="20"/>
          <w:szCs w:val="20"/>
          <w:lang w:val="es-ES"/>
        </w:rPr>
        <w:t xml:space="preserve"> ՀՀ </w:t>
      </w:r>
      <w:proofErr w:type="spellStart"/>
      <w:r w:rsidRPr="003833BE">
        <w:rPr>
          <w:rFonts w:ascii="GHEA Grapalat" w:hAnsi="GHEA Grapalat" w:cs="Sylfaen"/>
          <w:sz w:val="20"/>
          <w:szCs w:val="20"/>
          <w:lang w:val="es-ES"/>
        </w:rPr>
        <w:t>կառավարության</w:t>
      </w:r>
      <w:proofErr w:type="spellEnd"/>
      <w:r w:rsidRPr="003833BE">
        <w:rPr>
          <w:rFonts w:ascii="GHEA Grapalat" w:hAnsi="GHEA Grapalat" w:cs="Sylfaen"/>
          <w:sz w:val="20"/>
          <w:szCs w:val="20"/>
          <w:lang w:val="es-ES"/>
        </w:rPr>
        <w:t xml:space="preserve"> 20.06.2025թ. N 817-Ա </w:t>
      </w:r>
      <w:proofErr w:type="spellStart"/>
      <w:r w:rsidRPr="003833BE">
        <w:rPr>
          <w:rFonts w:ascii="GHEA Grapalat" w:hAnsi="GHEA Grapalat" w:cs="Sylfaen"/>
          <w:sz w:val="20"/>
          <w:szCs w:val="20"/>
          <w:lang w:val="es-ES"/>
        </w:rPr>
        <w:t>որոշման</w:t>
      </w:r>
      <w:proofErr w:type="spellEnd"/>
      <w:r w:rsidRPr="003833BE">
        <w:rPr>
          <w:rFonts w:ascii="GHEA Grapalat" w:hAnsi="GHEA Grapalat" w:cs="Sylfaen"/>
          <w:sz w:val="20"/>
          <w:szCs w:val="20"/>
          <w:lang w:val="es-ES"/>
        </w:rPr>
        <w:t xml:space="preserve"> 1-ին </w:t>
      </w:r>
      <w:proofErr w:type="spellStart"/>
      <w:r w:rsidRPr="003833BE">
        <w:rPr>
          <w:rFonts w:ascii="GHEA Grapalat" w:hAnsi="GHEA Grapalat" w:cs="Sylfaen"/>
          <w:sz w:val="20"/>
          <w:szCs w:val="20"/>
          <w:lang w:val="es-ES"/>
        </w:rPr>
        <w:t>կետի</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ենթակետի</w:t>
      </w:r>
      <w:proofErr w:type="spellEnd"/>
      <w:r w:rsidRPr="003833BE">
        <w:rPr>
          <w:rFonts w:ascii="GHEA Grapalat" w:hAnsi="GHEA Grapalat" w:cs="Sylfaen"/>
          <w:sz w:val="20"/>
          <w:szCs w:val="20"/>
          <w:lang w:val="es-ES"/>
        </w:rPr>
        <w:t xml:space="preserve"> «զ» </w:t>
      </w:r>
      <w:proofErr w:type="spellStart"/>
      <w:r w:rsidRPr="003833BE">
        <w:rPr>
          <w:rFonts w:ascii="GHEA Grapalat" w:hAnsi="GHEA Grapalat" w:cs="Sylfaen"/>
          <w:sz w:val="20"/>
          <w:szCs w:val="20"/>
          <w:lang w:val="es-ES"/>
        </w:rPr>
        <w:t>պարբերության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հիման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վրա</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գնման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գործընթացներին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չմասնակցելու</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պարտավորագրերի</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հիմքով</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հայտը</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ներկայացնելու</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օրվա</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դրությամբ</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ներառված</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են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նույն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որոշման</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կետի</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ենթակետով</w:t>
      </w:r>
      <w:proofErr w:type="spellEnd"/>
      <w:r w:rsidRPr="003833BE">
        <w:rPr>
          <w:rFonts w:ascii="GHEA Grapalat" w:hAnsi="GHEA Grapalat" w:cs="Sylfaen"/>
          <w:sz w:val="20"/>
          <w:szCs w:val="20"/>
          <w:lang w:val="es-ES"/>
        </w:rPr>
        <w:t xml:space="preserve"> </w:t>
      </w:r>
      <w:proofErr w:type="spellStart"/>
      <w:proofErr w:type="gramStart"/>
      <w:r w:rsidRPr="003833BE">
        <w:rPr>
          <w:rFonts w:ascii="GHEA Grapalat" w:hAnsi="GHEA Grapalat" w:cs="Sylfaen"/>
          <w:sz w:val="20"/>
          <w:szCs w:val="20"/>
          <w:lang w:val="es-ES"/>
        </w:rPr>
        <w:t>նախատեսված</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ցուցակում</w:t>
      </w:r>
      <w:proofErr w:type="spellEnd"/>
      <w:proofErr w:type="gramEnd"/>
      <w:r w:rsidRPr="003833BE">
        <w:rPr>
          <w:rFonts w:ascii="GHEA Grapalat" w:hAnsi="GHEA Grapalat" w:cs="Sylfaen"/>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00837C18">
        <w:rPr>
          <w:rFonts w:ascii="GHEA Grapalat" w:hAnsi="GHEA Grapalat" w:cs="Arial"/>
          <w:sz w:val="20"/>
          <w:lang w:val="es-ES" w:eastAsia="en-US"/>
        </w:rPr>
        <w:t xml:space="preserve"> </w:t>
      </w:r>
      <w:proofErr w:type="spellStart"/>
      <w:r w:rsidR="00837C18">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49472B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2.2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պետք</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ներկայացնի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հաստատված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հրավերի</w:t>
      </w:r>
      <w:proofErr w:type="spellEnd"/>
      <w:r w:rsidRPr="008059DB">
        <w:rPr>
          <w:rFonts w:ascii="GHEA Grapalat" w:hAnsi="GHEA Grapalat" w:cs="Sylfaen"/>
          <w:sz w:val="20"/>
          <w:lang w:val="es-ES"/>
        </w:rPr>
        <w:t xml:space="preserve"> 2-րդ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2.1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գրավոր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lastRenderedPageBreak/>
        <w:t>ընտրված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փաստաթղթեր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հիմնավորումներ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պահանջվել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իսկությունը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պայմաններով</w:t>
      </w:r>
      <w:proofErr w:type="spellEnd"/>
      <w:r w:rsidRPr="008059DB">
        <w:rPr>
          <w:rFonts w:ascii="GHEA Grapalat" w:hAnsi="GHEA Grapalat" w:cs="Sylfaen"/>
          <w:sz w:val="20"/>
          <w:lang w:val="es-ES"/>
        </w:rPr>
        <w:t>:</w:t>
      </w:r>
    </w:p>
    <w:p w14:paraId="27E0728B" w14:textId="77777777" w:rsidR="003B509C" w:rsidRDefault="003B509C" w:rsidP="003B509C">
      <w:pPr>
        <w:ind w:firstLine="567"/>
        <w:jc w:val="both"/>
        <w:rPr>
          <w:rFonts w:ascii="GHEA Grapalat" w:hAnsi="GHEA Grapalat" w:cs="Sylfaen"/>
          <w:sz w:val="20"/>
          <w:lang w:val="es-ES"/>
        </w:rPr>
      </w:pPr>
      <w:r w:rsidRPr="003833BE">
        <w:rPr>
          <w:rFonts w:ascii="GHEA Grapalat" w:hAnsi="GHEA Grapalat" w:cs="Sylfaen"/>
          <w:sz w:val="20"/>
          <w:lang w:val="es-ES"/>
        </w:rPr>
        <w:t xml:space="preserve">2.3 </w:t>
      </w:r>
      <w:proofErr w:type="spellStart"/>
      <w:r w:rsidRPr="003833BE">
        <w:rPr>
          <w:rFonts w:ascii="GHEA Grapalat" w:hAnsi="GHEA Grapalat" w:cs="Sylfaen"/>
          <w:sz w:val="20"/>
          <w:lang w:val="es-ES"/>
        </w:rPr>
        <w:t>Մասնակիցի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Օրենքի</w:t>
      </w:r>
      <w:proofErr w:type="spellEnd"/>
      <w:r w:rsidRPr="003833BE">
        <w:rPr>
          <w:rFonts w:ascii="GHEA Grapalat" w:hAnsi="GHEA Grapalat" w:cs="Sylfaen"/>
          <w:sz w:val="20"/>
          <w:lang w:val="es-ES"/>
        </w:rPr>
        <w:t xml:space="preserve"> 6-րդ </w:t>
      </w:r>
      <w:proofErr w:type="spellStart"/>
      <w:r w:rsidRPr="003833BE">
        <w:rPr>
          <w:rFonts w:ascii="GHEA Grapalat" w:hAnsi="GHEA Grapalat" w:cs="Sylfaen"/>
          <w:sz w:val="20"/>
          <w:lang w:val="es-ES"/>
        </w:rPr>
        <w:t>հոդվածի</w:t>
      </w:r>
      <w:proofErr w:type="spellEnd"/>
      <w:r w:rsidRPr="003833BE">
        <w:rPr>
          <w:rFonts w:ascii="GHEA Grapalat" w:hAnsi="GHEA Grapalat" w:cs="Sylfaen"/>
          <w:sz w:val="20"/>
          <w:lang w:val="es-ES"/>
        </w:rPr>
        <w:t xml:space="preserve"> 1-ին </w:t>
      </w:r>
      <w:proofErr w:type="spellStart"/>
      <w:r w:rsidRPr="003833BE">
        <w:rPr>
          <w:rFonts w:ascii="GHEA Grapalat" w:hAnsi="GHEA Grapalat" w:cs="Sylfaen"/>
          <w:sz w:val="20"/>
          <w:lang w:val="es-ES"/>
        </w:rPr>
        <w:t>մասի</w:t>
      </w:r>
      <w:proofErr w:type="spellEnd"/>
      <w:r w:rsidRPr="003833BE">
        <w:rPr>
          <w:rFonts w:ascii="GHEA Grapalat" w:hAnsi="GHEA Grapalat" w:cs="Sylfaen"/>
          <w:sz w:val="20"/>
          <w:lang w:val="es-ES"/>
        </w:rPr>
        <w:t xml:space="preserve"> 6-րդ </w:t>
      </w:r>
      <w:proofErr w:type="spellStart"/>
      <w:r w:rsidRPr="003833BE">
        <w:rPr>
          <w:rFonts w:ascii="GHEA Grapalat" w:hAnsi="GHEA Grapalat" w:cs="Sylfaen"/>
          <w:sz w:val="20"/>
          <w:lang w:val="es-ES"/>
        </w:rPr>
        <w:t>կետով</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ինչպես</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նաև</w:t>
      </w:r>
      <w:proofErr w:type="spellEnd"/>
      <w:r w:rsidRPr="003833BE">
        <w:rPr>
          <w:rFonts w:ascii="GHEA Grapalat" w:hAnsi="GHEA Grapalat" w:cs="Sylfaen"/>
          <w:sz w:val="20"/>
          <w:lang w:val="es-ES"/>
        </w:rPr>
        <w:t xml:space="preserve"> ՀՀ </w:t>
      </w:r>
      <w:proofErr w:type="spellStart"/>
      <w:r w:rsidRPr="003833BE">
        <w:rPr>
          <w:rFonts w:ascii="GHEA Grapalat" w:hAnsi="GHEA Grapalat" w:cs="Sylfaen"/>
          <w:sz w:val="20"/>
          <w:lang w:val="es-ES"/>
        </w:rPr>
        <w:t>կառավարության</w:t>
      </w:r>
      <w:proofErr w:type="spellEnd"/>
      <w:r w:rsidRPr="003833BE">
        <w:rPr>
          <w:rFonts w:ascii="GHEA Grapalat" w:hAnsi="GHEA Grapalat" w:cs="Sylfaen"/>
          <w:sz w:val="20"/>
          <w:lang w:val="es-ES"/>
        </w:rPr>
        <w:t xml:space="preserve"> 20.06.2025թ. N 817-Ա </w:t>
      </w:r>
      <w:proofErr w:type="spellStart"/>
      <w:r w:rsidRPr="003833BE">
        <w:rPr>
          <w:rFonts w:ascii="GHEA Grapalat" w:hAnsi="GHEA Grapalat" w:cs="Sylfaen"/>
          <w:sz w:val="20"/>
          <w:lang w:val="es-ES"/>
        </w:rPr>
        <w:t>որոշման</w:t>
      </w:r>
      <w:proofErr w:type="spellEnd"/>
      <w:r w:rsidRPr="003833BE">
        <w:rPr>
          <w:rFonts w:ascii="GHEA Grapalat" w:hAnsi="GHEA Grapalat" w:cs="Sylfaen"/>
          <w:sz w:val="20"/>
          <w:lang w:val="es-ES"/>
        </w:rPr>
        <w:t xml:space="preserve"> 2-րդ </w:t>
      </w:r>
      <w:proofErr w:type="spellStart"/>
      <w:r w:rsidRPr="003833BE">
        <w:rPr>
          <w:rFonts w:ascii="GHEA Grapalat" w:hAnsi="GHEA Grapalat" w:cs="Sylfaen"/>
          <w:sz w:val="20"/>
          <w:lang w:val="es-ES"/>
        </w:rPr>
        <w:t>կետի</w:t>
      </w:r>
      <w:proofErr w:type="spellEnd"/>
      <w:r w:rsidRPr="003833BE">
        <w:rPr>
          <w:rFonts w:ascii="GHEA Grapalat" w:hAnsi="GHEA Grapalat" w:cs="Sylfaen"/>
          <w:sz w:val="20"/>
          <w:lang w:val="es-ES"/>
        </w:rPr>
        <w:t xml:space="preserve"> 2-րդ </w:t>
      </w:r>
      <w:proofErr w:type="spellStart"/>
      <w:r w:rsidRPr="003833BE">
        <w:rPr>
          <w:rFonts w:ascii="GHEA Grapalat" w:hAnsi="GHEA Grapalat" w:cs="Sylfaen"/>
          <w:sz w:val="20"/>
          <w:lang w:val="es-ES"/>
        </w:rPr>
        <w:t>ենթակետով</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նախատեսված</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ցուցակներում</w:t>
      </w:r>
      <w:proofErr w:type="spellEnd"/>
      <w:r w:rsidRPr="003833BE">
        <w:rPr>
          <w:rFonts w:ascii="GHEA Grapalat" w:hAnsi="GHEA Grapalat" w:cs="Sylfaen"/>
          <w:sz w:val="20"/>
          <w:lang w:val="es-ES"/>
        </w:rPr>
        <w:t xml:space="preserve"> </w:t>
      </w:r>
      <w:proofErr w:type="spellStart"/>
      <w:proofErr w:type="gramStart"/>
      <w:r w:rsidRPr="003833BE">
        <w:rPr>
          <w:rFonts w:ascii="GHEA Grapalat" w:hAnsi="GHEA Grapalat" w:cs="Sylfaen"/>
          <w:sz w:val="20"/>
          <w:lang w:val="es-ES"/>
        </w:rPr>
        <w:t>ներառվելը</w:t>
      </w:r>
      <w:proofErr w:type="spellEnd"/>
      <w:r w:rsidRPr="003833BE">
        <w:rPr>
          <w:rFonts w:ascii="GHEA Grapalat" w:hAnsi="GHEA Grapalat" w:cs="Sylfaen"/>
          <w:sz w:val="20"/>
          <w:lang w:val="es-ES"/>
        </w:rPr>
        <w:t xml:space="preserve"> ,</w:t>
      </w:r>
      <w:proofErr w:type="gram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դրանցում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գտնվելու</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ժամանակահատվածում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ինքնաբերաբար</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հանգեցնում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են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վերջինիս</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հետ</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փոխկապակցված</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անձանց</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գնումների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գործընթացին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մասնակցության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իրավունքի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սահմանափակման</w:t>
      </w:r>
      <w:proofErr w:type="spellEnd"/>
      <w:r w:rsidRPr="003833BE">
        <w:rPr>
          <w:rFonts w:ascii="GHEA Grapalat" w:hAnsi="GHEA Grapalat" w:cs="Sylfaen"/>
          <w:sz w:val="20"/>
          <w:lang w:val="es-ES"/>
        </w:rPr>
        <w:t xml:space="preserve">: </w:t>
      </w:r>
    </w:p>
    <w:p w14:paraId="689701C8" w14:textId="77777777" w:rsidR="003B509C" w:rsidRPr="008059DB" w:rsidRDefault="003B509C" w:rsidP="003B509C">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Արգելվում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հիսուն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պատկանող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փայաբաժին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միաժամանակյա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ընթացակարգին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չափաբաժնին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բացառությամբ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համայնքների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կոնսորցիումով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դեպքերի</w:t>
      </w:r>
      <w:proofErr w:type="spellEnd"/>
      <w:r w:rsidRPr="008059DB">
        <w:rPr>
          <w:rFonts w:ascii="GHEA Grapalat" w:hAnsi="GHEA Grapalat" w:cs="Sylfaen"/>
          <w:sz w:val="20"/>
          <w:lang w:val="es-ES"/>
        </w:rPr>
        <w:t>:</w:t>
      </w:r>
    </w:p>
    <w:p w14:paraId="3457F5FE"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Կարգի</w:t>
      </w:r>
      <w:proofErr w:type="spellEnd"/>
      <w:r w:rsidRPr="008059DB">
        <w:rPr>
          <w:rFonts w:ascii="GHEA Grapalat" w:hAnsi="GHEA Grapalat" w:cs="Sylfaen"/>
          <w:sz w:val="20"/>
          <w:lang w:val="es-ES"/>
        </w:rPr>
        <w:t xml:space="preserve"> 119-րդ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w:t>
      </w:r>
    </w:p>
    <w:p w14:paraId="2D84F036"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1)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վարում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ձեռնարկատիրական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
    <w:p w14:paraId="60000069"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w:t>
      </w:r>
    </w:p>
    <w:p w14:paraId="7B1CB03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տնօրինող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w:t>
      </w:r>
      <w:proofErr w:type="spellEnd"/>
      <w:r w:rsidRPr="008059DB">
        <w:rPr>
          <w:rFonts w:ascii="GHEA Grapalat" w:hAnsi="GHEA Grapalat" w:cs="Sylfaen"/>
          <w:sz w:val="20"/>
          <w:lang w:val="es-ES"/>
        </w:rPr>
        <w:t>.</w:t>
      </w:r>
    </w:p>
    <w:p w14:paraId="16A0C8F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բ.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314A2177"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գործառույթներ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իրականացնող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կոլեգիալ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w:t>
      </w:r>
    </w:p>
    <w:p w14:paraId="03F2B07F"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այնպիսի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աշխատակից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անմիջական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ղեկավարության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ներքո</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մարմինների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կայացման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հարցում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էական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ազդեցություն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w:t>
      </w:r>
    </w:p>
    <w:p w14:paraId="1069989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3)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կարգավիճակ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
    <w:p w14:paraId="3E0F588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քվեարկելու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ուժով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միջև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կնքված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համապատասխան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w:t>
      </w:r>
    </w:p>
    <w:p w14:paraId="6DC523E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բ.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բաժնետերը</w:t>
      </w:r>
      <w:proofErr w:type="spellEnd"/>
      <w:r w:rsidRPr="008059DB">
        <w:rPr>
          <w:rFonts w:ascii="GHEA Grapalat" w:hAnsi="GHEA Grapalat" w:cs="Sylfaen"/>
          <w:sz w:val="20"/>
          <w:lang w:val="es-ES"/>
        </w:rPr>
        <w:t>)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կերպով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առուվաճառքի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հավատարմագրային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հանձնարարականի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գործարքների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w:t>
      </w:r>
    </w:p>
    <w:p w14:paraId="3EFFAA2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ինչպես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712FE54C"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w:t>
      </w:r>
    </w:p>
    <w:p w14:paraId="557C7EDB"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ամուսնու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ծնողները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տատը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պապը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քույրը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թոռները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քրոջ</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w:t>
      </w:r>
    </w:p>
    <w:p w14:paraId="241B8747" w14:textId="77777777" w:rsidR="008059DB" w:rsidRPr="008059DB" w:rsidRDefault="008059DB" w:rsidP="008059DB">
      <w:pPr>
        <w:ind w:firstLine="567"/>
        <w:jc w:val="both"/>
        <w:rPr>
          <w:rFonts w:ascii="GHEA Grapalat" w:hAnsi="GHEA Grapalat" w:cs="Sylfaen"/>
          <w:b/>
          <w:bCs/>
          <w:color w:val="FF0000"/>
          <w:sz w:val="20"/>
          <w:lang w:val="es-ES"/>
        </w:rPr>
      </w:pPr>
      <w:proofErr w:type="spellStart"/>
      <w:r w:rsidRPr="008059DB">
        <w:rPr>
          <w:rFonts w:ascii="GHEA Grapalat" w:hAnsi="GHEA Grapalat" w:cs="Sylfaen"/>
          <w:b/>
          <w:bCs/>
          <w:color w:val="FF0000"/>
          <w:sz w:val="20"/>
          <w:lang w:val="es-ES"/>
        </w:rPr>
        <w:t>Ընտրված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որոշվում</w:t>
      </w:r>
      <w:proofErr w:type="spellEnd"/>
      <w:r w:rsidRPr="008059DB">
        <w:rPr>
          <w:rFonts w:ascii="GHEA Grapalat" w:hAnsi="GHEA Grapalat" w:cs="Sylfaen"/>
          <w:b/>
          <w:bCs/>
          <w:color w:val="FF0000"/>
          <w:sz w:val="20"/>
          <w:lang w:val="es-ES"/>
        </w:rPr>
        <w:t xml:space="preserve"> </w:t>
      </w:r>
      <w:proofErr w:type="gramStart"/>
      <w:r w:rsidRPr="008059DB">
        <w:rPr>
          <w:rFonts w:ascii="GHEA Grapalat" w:hAnsi="GHEA Grapalat" w:cs="Sylfaen"/>
          <w:b/>
          <w:bCs/>
          <w:color w:val="FF0000"/>
          <w:sz w:val="20"/>
          <w:lang w:val="es-ES"/>
        </w:rPr>
        <w:t xml:space="preserve">է,  </w:t>
      </w:r>
      <w:proofErr w:type="spellStart"/>
      <w:r w:rsidRPr="008059DB">
        <w:rPr>
          <w:rFonts w:ascii="GHEA Grapalat" w:hAnsi="GHEA Grapalat" w:cs="Sylfaen"/>
          <w:b/>
          <w:bCs/>
          <w:color w:val="FF0000"/>
          <w:sz w:val="20"/>
          <w:lang w:val="es-ES"/>
        </w:rPr>
        <w:t>համաձայն</w:t>
      </w:r>
      <w:proofErr w:type="spellEnd"/>
      <w:proofErr w:type="gram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Գնումների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օրենքի</w:t>
      </w:r>
      <w:proofErr w:type="spellEnd"/>
      <w:r w:rsidRPr="008059DB">
        <w:rPr>
          <w:rFonts w:ascii="GHEA Grapalat" w:hAnsi="GHEA Grapalat" w:cs="Sylfaen"/>
          <w:b/>
          <w:bCs/>
          <w:color w:val="FF0000"/>
          <w:sz w:val="20"/>
          <w:lang w:val="es-ES"/>
        </w:rPr>
        <w:t xml:space="preserve"> 44-րդ </w:t>
      </w:r>
      <w:proofErr w:type="spellStart"/>
      <w:r w:rsidRPr="008059DB">
        <w:rPr>
          <w:rFonts w:ascii="GHEA Grapalat" w:hAnsi="GHEA Grapalat" w:cs="Sylfaen"/>
          <w:b/>
          <w:bCs/>
          <w:color w:val="FF0000"/>
          <w:sz w:val="20"/>
          <w:lang w:val="es-ES"/>
        </w:rPr>
        <w:t>հոդվածի</w:t>
      </w:r>
      <w:proofErr w:type="spellEnd"/>
      <w:r w:rsidRPr="008059DB">
        <w:rPr>
          <w:rFonts w:ascii="GHEA Grapalat" w:hAnsi="GHEA Grapalat" w:cs="Sylfaen"/>
          <w:b/>
          <w:bCs/>
          <w:color w:val="FF0000"/>
          <w:sz w:val="20"/>
          <w:lang w:val="es-ES"/>
        </w:rPr>
        <w:t xml:space="preserve"> 2-րդ </w:t>
      </w:r>
      <w:proofErr w:type="spellStart"/>
      <w:r w:rsidRPr="008059DB">
        <w:rPr>
          <w:rFonts w:ascii="GHEA Grapalat" w:hAnsi="GHEA Grapalat" w:cs="Sylfaen"/>
          <w:b/>
          <w:bCs/>
          <w:color w:val="FF0000"/>
          <w:sz w:val="20"/>
          <w:lang w:val="es-ES"/>
        </w:rPr>
        <w:t>մասի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առաջարկած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գնին</w:t>
      </w:r>
      <w:proofErr w:type="spellEnd"/>
      <w:r w:rsidRPr="008059DB">
        <w:rPr>
          <w:rFonts w:ascii="GHEA Grapalat" w:hAnsi="GHEA Grapalat" w:cs="Sylfaen"/>
          <w:b/>
          <w:bCs/>
          <w:color w:val="FF0000"/>
          <w:sz w:val="20"/>
          <w:lang w:val="es-ES"/>
        </w:rPr>
        <w:t xml:space="preserve"> և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ոչ</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գնային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պայմաններին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կարգով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հանրագումարներից</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ամենաբարձր</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ստացած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մասնակցին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ընտրելու</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սկզբունքով</w:t>
      </w:r>
      <w:proofErr w:type="spellEnd"/>
      <w:r w:rsidRPr="008059DB">
        <w:rPr>
          <w:rFonts w:ascii="GHEA Grapalat" w:hAnsi="GHEA Grapalat" w:cs="Sylfaen"/>
          <w:b/>
          <w:bCs/>
          <w:color w:val="FF0000"/>
          <w:sz w:val="20"/>
          <w:lang w:val="es-ES"/>
        </w:rPr>
        <w:t>:</w:t>
      </w:r>
    </w:p>
    <w:p w14:paraId="4F2181F6"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w:t>
      </w:r>
    </w:p>
    <w:p w14:paraId="7D6B9DC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w:t>
      </w:r>
    </w:p>
    <w:p w14:paraId="249194B8" w14:textId="77777777" w:rsidR="008059DB" w:rsidRPr="008059DB" w:rsidRDefault="008059DB" w:rsidP="008059DB">
      <w:pPr>
        <w:ind w:firstLine="567"/>
        <w:jc w:val="both"/>
        <w:rPr>
          <w:rFonts w:ascii="GHEA Grapalat" w:hAnsi="GHEA Grapalat" w:cs="Sylfaen"/>
          <w:sz w:val="20"/>
          <w:lang w:val="hy-AM"/>
        </w:rPr>
      </w:pPr>
    </w:p>
    <w:p w14:paraId="00032932" w14:textId="77777777"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059DB" w:rsidRDefault="008059DB" w:rsidP="008059DB">
      <w:pPr>
        <w:ind w:firstLine="567"/>
        <w:jc w:val="both"/>
        <w:rPr>
          <w:rFonts w:ascii="GHEA Grapalat" w:hAnsi="GHEA Grapalat" w:cs="Sylfaen"/>
          <w:b/>
          <w:sz w:val="20"/>
          <w:u w:val="single"/>
          <w:lang w:val="hy-AM"/>
        </w:rPr>
      </w:pPr>
    </w:p>
    <w:p w14:paraId="5D569C36" w14:textId="77777777" w:rsid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lastRenderedPageBreak/>
        <w:t>Մասնակցի հայտի գնահատման առավելագույն չափ է սահմանվում 100 միավորը:</w:t>
      </w:r>
    </w:p>
    <w:p w14:paraId="03899562" w14:textId="77777777" w:rsidR="009D3299" w:rsidRPr="008059DB" w:rsidRDefault="009D3299" w:rsidP="008059DB">
      <w:pPr>
        <w:ind w:firstLine="567"/>
        <w:jc w:val="both"/>
        <w:rPr>
          <w:rFonts w:ascii="GHEA Grapalat" w:hAnsi="GHEA Grapalat" w:cs="Sylfaen"/>
          <w:b/>
          <w:sz w:val="20"/>
          <w:lang w:val="hy-AM"/>
        </w:rPr>
      </w:pPr>
    </w:p>
    <w:p w14:paraId="5EB3A090" w14:textId="77777777" w:rsidR="008059DB" w:rsidRPr="008059D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059D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059D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ԳՆԱՀԱՏՈՒՄ</w:t>
            </w:r>
          </w:p>
        </w:tc>
      </w:tr>
      <w:tr w:rsidR="008059DB" w:rsidRPr="008059D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059D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059D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b/>
                <w:sz w:val="20"/>
              </w:rPr>
              <w:t>ՀԱՄԱՄԱՍՆՈՒԹՅԱՆ</w:t>
            </w:r>
          </w:p>
        </w:tc>
      </w:tr>
      <w:tr w:rsidR="008059DB" w:rsidRPr="008059D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ՏԵԽՆԻԿԱԿԱՆ ԱՌԱՋԱՐԿ (ՏԱ</w:t>
            </w:r>
            <w:r w:rsidRPr="008059DB">
              <w:rPr>
                <w:rFonts w:ascii="GHEA Grapalat" w:hAnsi="GHEA Grapalat" w:cs="Sylfaen"/>
                <w:b/>
                <w:sz w:val="20"/>
                <w:lang w:val="hy-AM"/>
              </w:rPr>
              <w:t xml:space="preserve"> </w:t>
            </w:r>
            <w:r w:rsidRPr="008059DB">
              <w:rPr>
                <w:rFonts w:ascii="GHEA Grapalat" w:hAnsi="GHEA Grapalat" w:cs="Sylfaen"/>
                <w:b/>
                <w:sz w:val="20"/>
              </w:rPr>
              <w:t>= ՏԱ 1</w:t>
            </w:r>
            <w:r w:rsidRPr="008059DB">
              <w:rPr>
                <w:rFonts w:ascii="GHEA Grapalat" w:hAnsi="GHEA Grapalat" w:cs="Sylfaen"/>
                <w:b/>
                <w:sz w:val="20"/>
                <w:lang w:val="hy-AM"/>
              </w:rPr>
              <w:t xml:space="preserve"> </w:t>
            </w:r>
            <w:r w:rsidRPr="008059DB">
              <w:rPr>
                <w:rFonts w:ascii="GHEA Grapalat" w:hAnsi="GHEA Grapalat" w:cs="Sylfaen"/>
                <w:b/>
                <w:sz w:val="20"/>
              </w:rPr>
              <w:t>+ ՏԱ 2)</w:t>
            </w:r>
          </w:p>
          <w:p w14:paraId="5FE15CD0"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w:t>
            </w: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 և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059DB" w:rsidRDefault="008059DB" w:rsidP="008059DB">
            <w:pPr>
              <w:ind w:firstLine="567"/>
              <w:jc w:val="both"/>
              <w:rPr>
                <w:rFonts w:ascii="GHEA Grapalat" w:hAnsi="GHEA Grapalat" w:cs="Sylfaen"/>
                <w:b/>
                <w:bCs/>
                <w:sz w:val="20"/>
              </w:rPr>
            </w:pPr>
            <w:r w:rsidRPr="008059DB">
              <w:rPr>
                <w:rFonts w:ascii="GHEA Grapalat" w:hAnsi="GHEA Grapalat" w:cs="Sylfaen"/>
                <w:b/>
                <w:bCs/>
                <w:sz w:val="20"/>
              </w:rPr>
              <w:t>70 %</w:t>
            </w:r>
          </w:p>
        </w:tc>
      </w:tr>
      <w:tr w:rsidR="008059DB" w:rsidRPr="008059D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059DB" w:rsidRDefault="008059DB" w:rsidP="008059DB">
            <w:pPr>
              <w:ind w:firstLine="567"/>
              <w:jc w:val="both"/>
              <w:rPr>
                <w:rFonts w:ascii="GHEA Grapalat" w:hAnsi="GHEA Grapalat" w:cs="Sylfaen"/>
                <w:b/>
                <w:bCs/>
                <w:sz w:val="20"/>
              </w:rPr>
            </w:pPr>
            <w:r w:rsidRPr="008059DB">
              <w:rPr>
                <w:rFonts w:ascii="GHEA Grapalat" w:hAnsi="GHEA Grapalat" w:cs="Sylfaen"/>
                <w:b/>
                <w:bCs/>
                <w:sz w:val="20"/>
              </w:rPr>
              <w:t>30 %</w:t>
            </w:r>
          </w:p>
        </w:tc>
      </w:tr>
    </w:tbl>
    <w:p w14:paraId="1F6F01D3" w14:textId="77777777" w:rsidR="008059DB" w:rsidRPr="008059DB" w:rsidRDefault="008059DB" w:rsidP="008059DB">
      <w:pPr>
        <w:ind w:firstLine="567"/>
        <w:jc w:val="both"/>
        <w:rPr>
          <w:rFonts w:ascii="GHEA Grapalat" w:hAnsi="GHEA Grapalat" w:cs="Sylfaen"/>
          <w:sz w:val="20"/>
          <w:lang w:val="hy-AM"/>
        </w:rPr>
      </w:pPr>
    </w:p>
    <w:p w14:paraId="00A5C89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2.4.1 Մասնակցին ներկայացվող`</w:t>
      </w:r>
    </w:p>
    <w:p w14:paraId="730DAAB0"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059D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059D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Փորձառությ</w:t>
            </w:r>
            <w:r w:rsidRPr="008059DB">
              <w:rPr>
                <w:rFonts w:ascii="GHEA Grapalat" w:hAnsi="GHEA Grapalat" w:cs="Sylfaen"/>
                <w:sz w:val="20"/>
              </w:rPr>
              <w:t>ա</w:t>
            </w:r>
            <w:r w:rsidRPr="008059DB">
              <w:rPr>
                <w:rFonts w:ascii="GHEA Grapalat" w:hAnsi="GHEA Grapalat" w:cs="Sylfaen"/>
                <w:sz w:val="20"/>
                <w:lang w:val="hy-AM"/>
              </w:rPr>
              <w:t xml:space="preserve">նը ներկայացվող </w:t>
            </w:r>
            <w:proofErr w:type="spellStart"/>
            <w:r w:rsidRPr="008059DB">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Նմանատիպությունը</w:t>
            </w:r>
          </w:p>
        </w:tc>
      </w:tr>
      <w:tr w:rsidR="008059DB" w:rsidRPr="008637C9"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059DB" w:rsidRDefault="00FC73A5" w:rsidP="008059DB">
            <w:pPr>
              <w:ind w:firstLine="567"/>
              <w:jc w:val="both"/>
              <w:rPr>
                <w:rFonts w:ascii="GHEA Grapalat" w:hAnsi="GHEA Grapalat" w:cs="Sylfaen"/>
                <w:sz w:val="20"/>
                <w:lang w:val="hy-AM"/>
              </w:rPr>
            </w:pPr>
            <w:r w:rsidRPr="00A71C95">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059D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8059DB" w:rsidRDefault="00E50AB0" w:rsidP="00E50AB0">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Default="00E50AB0" w:rsidP="008059DB">
      <w:pPr>
        <w:ind w:firstLine="567"/>
        <w:jc w:val="both"/>
        <w:rPr>
          <w:rFonts w:ascii="GHEA Grapalat" w:hAnsi="GHEA Grapalat" w:cs="Sylfaen"/>
          <w:sz w:val="20"/>
          <w:lang w:val="hy-AM"/>
        </w:rPr>
      </w:pPr>
    </w:p>
    <w:p w14:paraId="6861C9DB" w14:textId="30128535"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1F2164A4" w14:textId="6EC1E002" w:rsidR="00EC5C7F" w:rsidRPr="00EC5C7F" w:rsidRDefault="00EC5C7F" w:rsidP="00EC5C7F">
      <w:pPr>
        <w:ind w:firstLine="567"/>
        <w:jc w:val="both"/>
        <w:rPr>
          <w:rFonts w:ascii="GHEA Grapalat" w:hAnsi="GHEA Grapalat" w:cs="Sylfaen"/>
          <w:b/>
          <w:sz w:val="20"/>
          <w:lang w:val="hy-AM"/>
        </w:rPr>
      </w:pPr>
      <w:r w:rsidRPr="00EC5C7F">
        <w:rPr>
          <w:rFonts w:ascii="GHEA Grapalat" w:hAnsi="GHEA Grapalat" w:cs="Sylfaen"/>
          <w:b/>
          <w:sz w:val="20"/>
          <w:lang w:val="hy-AM"/>
        </w:rPr>
        <w:t xml:space="preserve">ա) </w:t>
      </w:r>
      <w:r w:rsidR="00810DF7" w:rsidRPr="00810DF7">
        <w:rPr>
          <w:rFonts w:ascii="GHEA Grapalat" w:hAnsi="GHEA Grapalat" w:cs="Sylfaen"/>
          <w:b/>
          <w:sz w:val="20"/>
          <w:lang w:val="hy-AM"/>
        </w:rPr>
        <w:t>աշխատակազմում պետք է ներգրավված լինի առնվազն թվով   4 հոգուց  բաղկացած տեխնիկական հսկիչ ։</w:t>
      </w:r>
    </w:p>
    <w:tbl>
      <w:tblPr>
        <w:tblStyle w:val="TableGrid"/>
        <w:tblW w:w="9206" w:type="dxa"/>
        <w:tblInd w:w="175" w:type="dxa"/>
        <w:tblLook w:val="04A0" w:firstRow="1" w:lastRow="0" w:firstColumn="1" w:lastColumn="0" w:noHBand="0" w:noVBand="1"/>
      </w:tblPr>
      <w:tblGrid>
        <w:gridCol w:w="936"/>
        <w:gridCol w:w="3490"/>
        <w:gridCol w:w="2266"/>
        <w:gridCol w:w="2514"/>
      </w:tblGrid>
      <w:tr w:rsidR="00810DF7" w14:paraId="1CD20259" w14:textId="77777777" w:rsidTr="00541BC9">
        <w:trPr>
          <w:trHeight w:val="242"/>
        </w:trPr>
        <w:tc>
          <w:tcPr>
            <w:tcW w:w="936" w:type="dxa"/>
            <w:tcBorders>
              <w:top w:val="single" w:sz="4" w:space="0" w:color="000000"/>
              <w:left w:val="single" w:sz="4" w:space="0" w:color="000000"/>
              <w:bottom w:val="single" w:sz="4" w:space="0" w:color="000000"/>
              <w:right w:val="single" w:sz="4" w:space="0" w:color="000000"/>
            </w:tcBorders>
            <w:vAlign w:val="center"/>
            <w:hideMark/>
          </w:tcPr>
          <w:p w14:paraId="5B3FF3E2" w14:textId="77777777" w:rsidR="00810DF7" w:rsidRDefault="00810DF7" w:rsidP="00541BC9">
            <w:pPr>
              <w:ind w:right="-720"/>
              <w:jc w:val="both"/>
              <w:rPr>
                <w:rFonts w:ascii="GHEA Grapalat" w:hAnsi="GHEA Grapalat"/>
                <w:color w:val="000000" w:themeColor="text1"/>
                <w:sz w:val="22"/>
                <w:szCs w:val="22"/>
                <w:lang w:val="hy-AM"/>
              </w:rPr>
            </w:pPr>
            <w:r>
              <w:rPr>
                <w:rFonts w:ascii="GHEA Grapalat" w:hAnsi="GHEA Grapalat" w:cs="Arial Armenian"/>
                <w:b/>
                <w:color w:val="000000" w:themeColor="text1"/>
              </w:rPr>
              <w:t>Հ/հ</w:t>
            </w:r>
          </w:p>
        </w:tc>
        <w:tc>
          <w:tcPr>
            <w:tcW w:w="3795" w:type="dxa"/>
            <w:tcBorders>
              <w:top w:val="single" w:sz="4" w:space="0" w:color="000000"/>
              <w:left w:val="single" w:sz="4" w:space="0" w:color="000000"/>
              <w:bottom w:val="single" w:sz="4" w:space="0" w:color="000000"/>
              <w:right w:val="single" w:sz="4" w:space="0" w:color="000000"/>
            </w:tcBorders>
            <w:vAlign w:val="center"/>
            <w:hideMark/>
          </w:tcPr>
          <w:p w14:paraId="3F7BFA85" w14:textId="77777777" w:rsidR="00810DF7" w:rsidRDefault="00810DF7" w:rsidP="00541BC9">
            <w:pPr>
              <w:ind w:right="90"/>
              <w:jc w:val="center"/>
              <w:rPr>
                <w:rFonts w:ascii="GHEA Grapalat" w:hAnsi="GHEA Grapalat"/>
                <w:color w:val="000000" w:themeColor="text1"/>
                <w:lang w:val="hy-AM"/>
              </w:rPr>
            </w:pPr>
            <w:r>
              <w:rPr>
                <w:rFonts w:ascii="GHEA Grapalat" w:hAnsi="GHEA Grapalat" w:cs="Arial Armenian"/>
                <w:b/>
                <w:color w:val="000000" w:themeColor="text1"/>
                <w:lang w:val="hy-AM"/>
              </w:rPr>
              <w:t>Հավաստագրված մասնագիտություն</w:t>
            </w:r>
          </w:p>
        </w:tc>
        <w:tc>
          <w:tcPr>
            <w:tcW w:w="2124" w:type="dxa"/>
            <w:tcBorders>
              <w:top w:val="single" w:sz="4" w:space="0" w:color="000000"/>
              <w:left w:val="single" w:sz="4" w:space="0" w:color="000000"/>
              <w:bottom w:val="single" w:sz="4" w:space="0" w:color="000000"/>
              <w:right w:val="single" w:sz="4" w:space="0" w:color="000000"/>
            </w:tcBorders>
            <w:vAlign w:val="center"/>
            <w:hideMark/>
          </w:tcPr>
          <w:p w14:paraId="12469CDB" w14:textId="77777777" w:rsidR="00810DF7" w:rsidRDefault="00810DF7" w:rsidP="00541BC9">
            <w:pPr>
              <w:ind w:right="346"/>
              <w:jc w:val="center"/>
              <w:rPr>
                <w:rFonts w:ascii="GHEA Grapalat" w:hAnsi="GHEA Grapalat"/>
                <w:color w:val="000000" w:themeColor="text1"/>
                <w:lang w:val="hy-AM"/>
              </w:rPr>
            </w:pPr>
            <w:r>
              <w:rPr>
                <w:rFonts w:ascii="GHEA Grapalat" w:hAnsi="GHEA Grapalat" w:cs="Arial Armenian"/>
                <w:b/>
                <w:color w:val="000000" w:themeColor="text1"/>
                <w:lang w:val="hy-AM"/>
              </w:rPr>
              <w:t>Հավաստագրի կարգը</w:t>
            </w:r>
          </w:p>
        </w:tc>
        <w:tc>
          <w:tcPr>
            <w:tcW w:w="2351" w:type="dxa"/>
            <w:tcBorders>
              <w:top w:val="single" w:sz="4" w:space="0" w:color="000000"/>
              <w:left w:val="single" w:sz="4" w:space="0" w:color="000000"/>
              <w:bottom w:val="single" w:sz="4" w:space="0" w:color="000000"/>
              <w:right w:val="single" w:sz="4" w:space="0" w:color="000000"/>
            </w:tcBorders>
            <w:vAlign w:val="center"/>
            <w:hideMark/>
          </w:tcPr>
          <w:p w14:paraId="39FC3D8C" w14:textId="77777777" w:rsidR="00810DF7" w:rsidRDefault="00810DF7" w:rsidP="00541BC9">
            <w:pPr>
              <w:ind w:right="346"/>
              <w:jc w:val="center"/>
              <w:rPr>
                <w:rFonts w:ascii="GHEA Grapalat" w:hAnsi="GHEA Grapalat" w:cs="Arial Armenian"/>
                <w:b/>
                <w:color w:val="000000" w:themeColor="text1"/>
                <w:lang w:val="hy-AM"/>
              </w:rPr>
            </w:pPr>
            <w:r>
              <w:rPr>
                <w:rFonts w:ascii="GHEA Grapalat" w:hAnsi="GHEA Grapalat" w:cs="Arial Armenian"/>
                <w:b/>
                <w:color w:val="000000" w:themeColor="text1"/>
                <w:lang w:val="hy-AM"/>
              </w:rPr>
              <w:t>Մասնագետների քանակը</w:t>
            </w:r>
          </w:p>
        </w:tc>
      </w:tr>
      <w:tr w:rsidR="00810DF7" w14:paraId="2D873BA9" w14:textId="77777777" w:rsidTr="00541BC9">
        <w:trPr>
          <w:trHeight w:val="386"/>
        </w:trPr>
        <w:tc>
          <w:tcPr>
            <w:tcW w:w="936" w:type="dxa"/>
            <w:tcBorders>
              <w:top w:val="single" w:sz="4" w:space="0" w:color="000000"/>
              <w:left w:val="single" w:sz="4" w:space="0" w:color="000000"/>
              <w:bottom w:val="single" w:sz="4" w:space="0" w:color="000000"/>
              <w:right w:val="single" w:sz="4" w:space="0" w:color="000000"/>
            </w:tcBorders>
            <w:vAlign w:val="center"/>
          </w:tcPr>
          <w:p w14:paraId="3FB0C5AE" w14:textId="77777777" w:rsidR="00810DF7" w:rsidRDefault="00810DF7" w:rsidP="00810DF7">
            <w:pPr>
              <w:pStyle w:val="ListParagraph"/>
              <w:numPr>
                <w:ilvl w:val="0"/>
                <w:numId w:val="35"/>
              </w:numPr>
              <w:ind w:right="-720"/>
              <w:contextualSpacing/>
              <w:jc w:val="both"/>
              <w:rPr>
                <w:rFonts w:ascii="GHEA Grapalat" w:hAnsi="GHEA Grapalat" w:cs="Arial Armenian"/>
                <w:b/>
                <w:color w:val="000000" w:themeColor="text1"/>
                <w:sz w:val="22"/>
                <w:szCs w:val="22"/>
                <w:lang w:val="hy-AM"/>
              </w:rPr>
            </w:pPr>
          </w:p>
        </w:tc>
        <w:tc>
          <w:tcPr>
            <w:tcW w:w="3795" w:type="dxa"/>
            <w:tcBorders>
              <w:top w:val="single" w:sz="4" w:space="0" w:color="000000"/>
              <w:left w:val="single" w:sz="4" w:space="0" w:color="000000"/>
              <w:bottom w:val="single" w:sz="4" w:space="0" w:color="000000"/>
              <w:right w:val="single" w:sz="4" w:space="0" w:color="000000"/>
            </w:tcBorders>
            <w:vAlign w:val="center"/>
            <w:hideMark/>
          </w:tcPr>
          <w:p w14:paraId="7B9C8AA2" w14:textId="77777777" w:rsidR="00810DF7" w:rsidRDefault="00810DF7" w:rsidP="00541BC9">
            <w:pPr>
              <w:ind w:right="437"/>
              <w:jc w:val="center"/>
              <w:rPr>
                <w:rFonts w:ascii="GHEA Grapalat" w:hAnsi="GHEA Grapalat" w:cs="Arial Armenian"/>
                <w:color w:val="000000" w:themeColor="text1"/>
                <w:sz w:val="22"/>
                <w:szCs w:val="22"/>
                <w:lang w:val="hy-AM"/>
              </w:rPr>
            </w:pPr>
            <w:r>
              <w:rPr>
                <w:rFonts w:ascii="GHEA Grapalat" w:hAnsi="GHEA Grapalat" w:cs="Arial Armenian"/>
                <w:color w:val="000000" w:themeColor="text1"/>
                <w:lang w:val="hy-AM"/>
              </w:rPr>
              <w:t>բնակելի, հասարակական և արտադրական կառույցների ճարտարագետ տեխնիկական հսկիչ</w:t>
            </w:r>
          </w:p>
        </w:tc>
        <w:tc>
          <w:tcPr>
            <w:tcW w:w="2124" w:type="dxa"/>
            <w:tcBorders>
              <w:top w:val="single" w:sz="4" w:space="0" w:color="000000"/>
              <w:left w:val="single" w:sz="4" w:space="0" w:color="000000"/>
              <w:bottom w:val="single" w:sz="4" w:space="0" w:color="000000"/>
              <w:right w:val="single" w:sz="4" w:space="0" w:color="000000"/>
            </w:tcBorders>
            <w:vAlign w:val="center"/>
            <w:hideMark/>
          </w:tcPr>
          <w:p w14:paraId="3F7F74AB" w14:textId="77777777" w:rsidR="00810DF7" w:rsidRDefault="00810DF7" w:rsidP="00541BC9">
            <w:pPr>
              <w:ind w:right="-720"/>
              <w:rPr>
                <w:rFonts w:ascii="GHEA Grapalat" w:hAnsi="GHEA Grapalat" w:cs="Arial Armenian"/>
                <w:color w:val="000000" w:themeColor="text1"/>
                <w:lang w:val="hy-AM"/>
              </w:rPr>
            </w:pPr>
            <w:r>
              <w:rPr>
                <w:rFonts w:ascii="GHEA Grapalat" w:hAnsi="GHEA Grapalat" w:cs="Arial Armenian"/>
                <w:color w:val="000000" w:themeColor="text1"/>
                <w:lang w:val="hy-AM"/>
              </w:rPr>
              <w:t xml:space="preserve">   1-ին կամ 2-րդ</w:t>
            </w:r>
          </w:p>
        </w:tc>
        <w:tc>
          <w:tcPr>
            <w:tcW w:w="2351" w:type="dxa"/>
            <w:tcBorders>
              <w:top w:val="single" w:sz="4" w:space="0" w:color="000000"/>
              <w:left w:val="single" w:sz="4" w:space="0" w:color="000000"/>
              <w:bottom w:val="single" w:sz="4" w:space="0" w:color="000000"/>
              <w:right w:val="single" w:sz="4" w:space="0" w:color="000000"/>
            </w:tcBorders>
            <w:hideMark/>
          </w:tcPr>
          <w:p w14:paraId="17AB9BDD" w14:textId="77777777" w:rsidR="00810DF7" w:rsidRDefault="00810DF7" w:rsidP="00541BC9">
            <w:pPr>
              <w:ind w:right="-720"/>
              <w:jc w:val="center"/>
              <w:rPr>
                <w:rFonts w:ascii="GHEA Grapalat" w:hAnsi="GHEA Grapalat" w:cs="Arial Armenian"/>
                <w:color w:val="000000" w:themeColor="text1"/>
                <w:lang w:val="hy-AM"/>
              </w:rPr>
            </w:pPr>
            <w:r>
              <w:rPr>
                <w:rFonts w:ascii="GHEA Grapalat" w:hAnsi="GHEA Grapalat" w:cs="Arial Armenian"/>
                <w:color w:val="000000" w:themeColor="text1"/>
                <w:lang w:val="hy-AM"/>
              </w:rPr>
              <w:t>1</w:t>
            </w:r>
          </w:p>
        </w:tc>
      </w:tr>
      <w:tr w:rsidR="00810DF7" w14:paraId="6C0C22BC" w14:textId="77777777" w:rsidTr="00541BC9">
        <w:trPr>
          <w:trHeight w:val="1259"/>
        </w:trPr>
        <w:tc>
          <w:tcPr>
            <w:tcW w:w="936" w:type="dxa"/>
            <w:tcBorders>
              <w:top w:val="single" w:sz="4" w:space="0" w:color="000000"/>
              <w:left w:val="single" w:sz="4" w:space="0" w:color="000000"/>
              <w:bottom w:val="single" w:sz="4" w:space="0" w:color="000000"/>
              <w:right w:val="single" w:sz="4" w:space="0" w:color="000000"/>
            </w:tcBorders>
            <w:vAlign w:val="center"/>
          </w:tcPr>
          <w:p w14:paraId="38089C16" w14:textId="77777777" w:rsidR="00810DF7" w:rsidRDefault="00810DF7" w:rsidP="00810DF7">
            <w:pPr>
              <w:pStyle w:val="ListParagraph"/>
              <w:numPr>
                <w:ilvl w:val="0"/>
                <w:numId w:val="35"/>
              </w:numPr>
              <w:ind w:right="-720"/>
              <w:contextualSpacing/>
              <w:jc w:val="both"/>
              <w:rPr>
                <w:rFonts w:ascii="GHEA Grapalat" w:hAnsi="GHEA Grapalat" w:cs="Arial Armenian"/>
                <w:b/>
                <w:color w:val="000000" w:themeColor="text1"/>
                <w:sz w:val="22"/>
                <w:szCs w:val="22"/>
                <w:lang w:val="hy-AM"/>
              </w:rPr>
            </w:pPr>
          </w:p>
          <w:p w14:paraId="3D58BBBA" w14:textId="77777777" w:rsidR="00810DF7" w:rsidRDefault="00810DF7" w:rsidP="00541BC9">
            <w:pPr>
              <w:ind w:right="-720"/>
              <w:jc w:val="both"/>
              <w:rPr>
                <w:rFonts w:ascii="GHEA Grapalat" w:hAnsi="GHEA Grapalat" w:cs="Arial Armenian"/>
                <w:b/>
                <w:color w:val="000000" w:themeColor="text1"/>
                <w:sz w:val="22"/>
                <w:szCs w:val="22"/>
                <w:lang w:val="hy-AM"/>
              </w:rPr>
            </w:pPr>
          </w:p>
        </w:tc>
        <w:tc>
          <w:tcPr>
            <w:tcW w:w="3795" w:type="dxa"/>
            <w:tcBorders>
              <w:top w:val="single" w:sz="4" w:space="0" w:color="000000"/>
              <w:left w:val="single" w:sz="4" w:space="0" w:color="000000"/>
              <w:bottom w:val="single" w:sz="4" w:space="0" w:color="000000"/>
              <w:right w:val="single" w:sz="4" w:space="0" w:color="000000"/>
            </w:tcBorders>
            <w:vAlign w:val="center"/>
            <w:hideMark/>
          </w:tcPr>
          <w:p w14:paraId="1026B035" w14:textId="77777777" w:rsidR="00810DF7" w:rsidRDefault="00810DF7" w:rsidP="00541BC9">
            <w:pPr>
              <w:jc w:val="center"/>
              <w:rPr>
                <w:rFonts w:ascii="GHEA Grapalat" w:hAnsi="GHEA Grapalat" w:cs="Calibri"/>
                <w:color w:val="000000"/>
                <w:lang w:val="hy-AM"/>
              </w:rPr>
            </w:pPr>
            <w:r>
              <w:rPr>
                <w:rFonts w:ascii="GHEA Grapalat" w:hAnsi="GHEA Grapalat" w:cs="Arial Armenian"/>
                <w:color w:val="000000" w:themeColor="text1"/>
                <w:lang w:val="hy-AM"/>
              </w:rPr>
              <w:t>ջերմագազամատակարարում և օդափոխություն ճարտարագետ տեխնիկական հսկիչ</w:t>
            </w:r>
          </w:p>
        </w:tc>
        <w:tc>
          <w:tcPr>
            <w:tcW w:w="2124" w:type="dxa"/>
            <w:tcBorders>
              <w:top w:val="single" w:sz="4" w:space="0" w:color="000000"/>
              <w:left w:val="single" w:sz="4" w:space="0" w:color="000000"/>
              <w:bottom w:val="single" w:sz="4" w:space="0" w:color="000000"/>
              <w:right w:val="single" w:sz="4" w:space="0" w:color="000000"/>
            </w:tcBorders>
            <w:vAlign w:val="center"/>
            <w:hideMark/>
          </w:tcPr>
          <w:p w14:paraId="3742885E" w14:textId="77777777" w:rsidR="00810DF7" w:rsidRDefault="00810DF7" w:rsidP="00541BC9">
            <w:pPr>
              <w:ind w:right="-720"/>
              <w:rPr>
                <w:rFonts w:ascii="GHEA Grapalat" w:hAnsi="GHEA Grapalat" w:cs="Arial Armenian"/>
                <w:color w:val="000000" w:themeColor="text1"/>
                <w:sz w:val="22"/>
                <w:szCs w:val="22"/>
                <w:lang w:val="hy-AM"/>
              </w:rPr>
            </w:pPr>
            <w:r>
              <w:rPr>
                <w:rFonts w:ascii="GHEA Grapalat" w:hAnsi="GHEA Grapalat" w:cs="Arial Armenian"/>
                <w:color w:val="000000" w:themeColor="text1"/>
                <w:lang w:val="hy-AM"/>
              </w:rPr>
              <w:t xml:space="preserve">   1-ին կամ 2-րդ</w:t>
            </w:r>
          </w:p>
        </w:tc>
        <w:tc>
          <w:tcPr>
            <w:tcW w:w="2351" w:type="dxa"/>
            <w:tcBorders>
              <w:top w:val="single" w:sz="4" w:space="0" w:color="000000"/>
              <w:left w:val="single" w:sz="4" w:space="0" w:color="000000"/>
              <w:bottom w:val="single" w:sz="4" w:space="0" w:color="000000"/>
              <w:right w:val="single" w:sz="4" w:space="0" w:color="000000"/>
            </w:tcBorders>
            <w:hideMark/>
          </w:tcPr>
          <w:p w14:paraId="0E7650F3" w14:textId="77777777" w:rsidR="00810DF7" w:rsidRDefault="00810DF7" w:rsidP="00541BC9">
            <w:pPr>
              <w:ind w:right="-720"/>
              <w:jc w:val="center"/>
              <w:rPr>
                <w:rFonts w:ascii="GHEA Grapalat" w:hAnsi="GHEA Grapalat" w:cs="Arial Armenian"/>
                <w:color w:val="000000" w:themeColor="text1"/>
                <w:lang w:val="hy-AM"/>
              </w:rPr>
            </w:pPr>
            <w:r>
              <w:rPr>
                <w:rFonts w:ascii="GHEA Grapalat" w:hAnsi="GHEA Grapalat" w:cs="Arial Armenian"/>
                <w:color w:val="000000" w:themeColor="text1"/>
                <w:lang w:val="hy-AM"/>
              </w:rPr>
              <w:t>1</w:t>
            </w:r>
          </w:p>
        </w:tc>
      </w:tr>
      <w:tr w:rsidR="00810DF7" w14:paraId="60FDF1A2" w14:textId="77777777" w:rsidTr="00541BC9">
        <w:trPr>
          <w:trHeight w:val="625"/>
        </w:trPr>
        <w:tc>
          <w:tcPr>
            <w:tcW w:w="936" w:type="dxa"/>
            <w:tcBorders>
              <w:top w:val="single" w:sz="4" w:space="0" w:color="000000"/>
              <w:left w:val="single" w:sz="4" w:space="0" w:color="000000"/>
              <w:bottom w:val="single" w:sz="4" w:space="0" w:color="000000"/>
              <w:right w:val="single" w:sz="4" w:space="0" w:color="000000"/>
            </w:tcBorders>
            <w:vAlign w:val="center"/>
          </w:tcPr>
          <w:p w14:paraId="289D89CC" w14:textId="77777777" w:rsidR="00810DF7" w:rsidRDefault="00810DF7" w:rsidP="00810DF7">
            <w:pPr>
              <w:pStyle w:val="ListParagraph"/>
              <w:numPr>
                <w:ilvl w:val="0"/>
                <w:numId w:val="35"/>
              </w:numPr>
              <w:ind w:right="-720"/>
              <w:contextualSpacing/>
              <w:jc w:val="both"/>
              <w:rPr>
                <w:rFonts w:ascii="GHEA Grapalat" w:hAnsi="GHEA Grapalat" w:cs="Arial Armenian"/>
                <w:b/>
                <w:color w:val="000000" w:themeColor="text1"/>
                <w:sz w:val="22"/>
                <w:szCs w:val="22"/>
                <w:lang w:val="hy-AM"/>
              </w:rPr>
            </w:pPr>
          </w:p>
        </w:tc>
        <w:tc>
          <w:tcPr>
            <w:tcW w:w="3795" w:type="dxa"/>
            <w:tcBorders>
              <w:top w:val="single" w:sz="4" w:space="0" w:color="000000"/>
              <w:left w:val="single" w:sz="4" w:space="0" w:color="000000"/>
              <w:bottom w:val="single" w:sz="4" w:space="0" w:color="000000"/>
              <w:right w:val="single" w:sz="4" w:space="0" w:color="000000"/>
            </w:tcBorders>
            <w:vAlign w:val="center"/>
            <w:hideMark/>
          </w:tcPr>
          <w:p w14:paraId="3EBC288F" w14:textId="77777777" w:rsidR="00810DF7" w:rsidRDefault="00810DF7" w:rsidP="00541BC9">
            <w:pPr>
              <w:ind w:right="437"/>
              <w:jc w:val="center"/>
              <w:rPr>
                <w:rFonts w:ascii="GHEA Grapalat" w:hAnsi="GHEA Grapalat" w:cs="Arial Armenian"/>
                <w:color w:val="000000" w:themeColor="text1"/>
                <w:sz w:val="22"/>
                <w:szCs w:val="22"/>
                <w:lang w:val="hy-AM"/>
              </w:rPr>
            </w:pPr>
            <w:r>
              <w:rPr>
                <w:rFonts w:ascii="GHEA Grapalat" w:hAnsi="GHEA Grapalat" w:cs="Arial Armenian"/>
                <w:color w:val="000000" w:themeColor="text1"/>
                <w:lang w:val="hy-AM"/>
              </w:rPr>
              <w:t>ջրամատակարարման և ջրահեռացման ճարտարագետ տեխնիկական հսկիչ</w:t>
            </w:r>
          </w:p>
        </w:tc>
        <w:tc>
          <w:tcPr>
            <w:tcW w:w="2124" w:type="dxa"/>
            <w:tcBorders>
              <w:top w:val="single" w:sz="4" w:space="0" w:color="000000"/>
              <w:left w:val="single" w:sz="4" w:space="0" w:color="000000"/>
              <w:bottom w:val="single" w:sz="4" w:space="0" w:color="000000"/>
              <w:right w:val="single" w:sz="4" w:space="0" w:color="000000"/>
            </w:tcBorders>
            <w:vAlign w:val="center"/>
            <w:hideMark/>
          </w:tcPr>
          <w:p w14:paraId="536CBA6F" w14:textId="77777777" w:rsidR="00810DF7" w:rsidRDefault="00810DF7" w:rsidP="00541BC9">
            <w:pPr>
              <w:ind w:right="-720"/>
              <w:rPr>
                <w:rFonts w:ascii="GHEA Grapalat" w:hAnsi="GHEA Grapalat" w:cs="Arial Armenian"/>
                <w:color w:val="000000" w:themeColor="text1"/>
                <w:lang w:val="hy-AM"/>
              </w:rPr>
            </w:pPr>
            <w:r>
              <w:rPr>
                <w:rFonts w:ascii="GHEA Grapalat" w:hAnsi="GHEA Grapalat" w:cs="Arial Armenian"/>
                <w:color w:val="000000" w:themeColor="text1"/>
                <w:lang w:val="hy-AM"/>
              </w:rPr>
              <w:t xml:space="preserve">   1-ին կամ 2-րդ</w:t>
            </w:r>
          </w:p>
        </w:tc>
        <w:tc>
          <w:tcPr>
            <w:tcW w:w="2351" w:type="dxa"/>
            <w:tcBorders>
              <w:top w:val="single" w:sz="4" w:space="0" w:color="000000"/>
              <w:left w:val="single" w:sz="4" w:space="0" w:color="000000"/>
              <w:bottom w:val="single" w:sz="4" w:space="0" w:color="000000"/>
              <w:right w:val="single" w:sz="4" w:space="0" w:color="000000"/>
            </w:tcBorders>
            <w:hideMark/>
          </w:tcPr>
          <w:p w14:paraId="0D390EEA" w14:textId="77777777" w:rsidR="00810DF7" w:rsidRDefault="00810DF7" w:rsidP="00541BC9">
            <w:pPr>
              <w:ind w:right="-720"/>
              <w:jc w:val="center"/>
              <w:rPr>
                <w:rFonts w:ascii="GHEA Grapalat" w:hAnsi="GHEA Grapalat" w:cs="Arial Armenian"/>
                <w:color w:val="000000" w:themeColor="text1"/>
                <w:lang w:val="hy-AM"/>
              </w:rPr>
            </w:pPr>
            <w:r>
              <w:rPr>
                <w:rFonts w:ascii="GHEA Grapalat" w:hAnsi="GHEA Grapalat" w:cs="Arial Armenian"/>
                <w:color w:val="000000" w:themeColor="text1"/>
                <w:lang w:val="hy-AM"/>
              </w:rPr>
              <w:t>1</w:t>
            </w:r>
          </w:p>
        </w:tc>
      </w:tr>
      <w:tr w:rsidR="00810DF7" w14:paraId="748BEBD6" w14:textId="77777777" w:rsidTr="00541BC9">
        <w:trPr>
          <w:trHeight w:val="625"/>
        </w:trPr>
        <w:tc>
          <w:tcPr>
            <w:tcW w:w="936" w:type="dxa"/>
            <w:tcBorders>
              <w:top w:val="single" w:sz="4" w:space="0" w:color="000000"/>
              <w:left w:val="single" w:sz="4" w:space="0" w:color="000000"/>
              <w:bottom w:val="single" w:sz="4" w:space="0" w:color="000000"/>
              <w:right w:val="single" w:sz="4" w:space="0" w:color="000000"/>
            </w:tcBorders>
            <w:vAlign w:val="center"/>
          </w:tcPr>
          <w:p w14:paraId="092BD0C3" w14:textId="77777777" w:rsidR="00810DF7" w:rsidRDefault="00810DF7" w:rsidP="00810DF7">
            <w:pPr>
              <w:pStyle w:val="ListParagraph"/>
              <w:numPr>
                <w:ilvl w:val="0"/>
                <w:numId w:val="35"/>
              </w:numPr>
              <w:ind w:right="-720"/>
              <w:contextualSpacing/>
              <w:jc w:val="both"/>
              <w:rPr>
                <w:rFonts w:ascii="GHEA Grapalat" w:hAnsi="GHEA Grapalat" w:cs="Arial Armenian"/>
                <w:b/>
                <w:color w:val="000000" w:themeColor="text1"/>
                <w:sz w:val="22"/>
                <w:szCs w:val="22"/>
                <w:lang w:val="hy-AM"/>
              </w:rPr>
            </w:pPr>
          </w:p>
        </w:tc>
        <w:tc>
          <w:tcPr>
            <w:tcW w:w="3795" w:type="dxa"/>
            <w:tcBorders>
              <w:top w:val="single" w:sz="4" w:space="0" w:color="000000"/>
              <w:left w:val="single" w:sz="4" w:space="0" w:color="000000"/>
              <w:bottom w:val="single" w:sz="4" w:space="0" w:color="000000"/>
              <w:right w:val="single" w:sz="4" w:space="0" w:color="000000"/>
            </w:tcBorders>
            <w:vAlign w:val="center"/>
            <w:hideMark/>
          </w:tcPr>
          <w:p w14:paraId="70F47472" w14:textId="77777777" w:rsidR="00810DF7" w:rsidRDefault="00810DF7" w:rsidP="00541BC9">
            <w:pPr>
              <w:ind w:right="437"/>
              <w:jc w:val="center"/>
              <w:rPr>
                <w:rFonts w:ascii="GHEA Grapalat" w:hAnsi="GHEA Grapalat" w:cs="Arial Armenian"/>
                <w:color w:val="000000" w:themeColor="text1"/>
                <w:sz w:val="22"/>
                <w:szCs w:val="22"/>
                <w:lang w:val="hy-AM"/>
              </w:rPr>
            </w:pPr>
            <w:r>
              <w:rPr>
                <w:rFonts w:ascii="GHEA Grapalat" w:hAnsi="GHEA Grapalat" w:cs="Arial Armenian"/>
                <w:color w:val="000000" w:themeColor="text1"/>
                <w:lang w:val="hy-AM"/>
              </w:rPr>
              <w:t>Էլեկտրաէներգետիկ ճարտարագետ տեխնիկական հսկիչ</w:t>
            </w:r>
          </w:p>
        </w:tc>
        <w:tc>
          <w:tcPr>
            <w:tcW w:w="2124" w:type="dxa"/>
            <w:tcBorders>
              <w:top w:val="single" w:sz="4" w:space="0" w:color="000000"/>
              <w:left w:val="single" w:sz="4" w:space="0" w:color="000000"/>
              <w:bottom w:val="single" w:sz="4" w:space="0" w:color="000000"/>
              <w:right w:val="single" w:sz="4" w:space="0" w:color="000000"/>
            </w:tcBorders>
            <w:vAlign w:val="center"/>
            <w:hideMark/>
          </w:tcPr>
          <w:p w14:paraId="6D242EAD" w14:textId="77777777" w:rsidR="00810DF7" w:rsidRDefault="00810DF7" w:rsidP="00541BC9">
            <w:pPr>
              <w:ind w:right="-720"/>
              <w:rPr>
                <w:rFonts w:ascii="GHEA Grapalat" w:hAnsi="GHEA Grapalat" w:cs="Arial Armenian"/>
                <w:color w:val="000000" w:themeColor="text1"/>
                <w:lang w:val="hy-AM"/>
              </w:rPr>
            </w:pPr>
            <w:r>
              <w:rPr>
                <w:rFonts w:ascii="GHEA Grapalat" w:hAnsi="GHEA Grapalat" w:cs="Arial Armenian"/>
                <w:color w:val="000000" w:themeColor="text1"/>
                <w:lang w:val="hy-AM"/>
              </w:rPr>
              <w:t xml:space="preserve">   1-ին կամ 2-րդ</w:t>
            </w:r>
          </w:p>
        </w:tc>
        <w:tc>
          <w:tcPr>
            <w:tcW w:w="2351" w:type="dxa"/>
            <w:tcBorders>
              <w:top w:val="single" w:sz="4" w:space="0" w:color="000000"/>
              <w:left w:val="single" w:sz="4" w:space="0" w:color="000000"/>
              <w:bottom w:val="single" w:sz="4" w:space="0" w:color="000000"/>
              <w:right w:val="single" w:sz="4" w:space="0" w:color="000000"/>
            </w:tcBorders>
            <w:hideMark/>
          </w:tcPr>
          <w:p w14:paraId="201F8707" w14:textId="77777777" w:rsidR="00810DF7" w:rsidRDefault="00810DF7" w:rsidP="00541BC9">
            <w:pPr>
              <w:ind w:right="-720"/>
              <w:jc w:val="center"/>
              <w:rPr>
                <w:rFonts w:ascii="GHEA Grapalat" w:hAnsi="GHEA Grapalat" w:cs="Arial Armenian"/>
                <w:color w:val="000000" w:themeColor="text1"/>
                <w:lang w:val="hy-AM"/>
              </w:rPr>
            </w:pPr>
            <w:r>
              <w:rPr>
                <w:rFonts w:ascii="GHEA Grapalat" w:hAnsi="GHEA Grapalat" w:cs="Arial Armenian"/>
                <w:color w:val="000000" w:themeColor="text1"/>
                <w:lang w:val="hy-AM"/>
              </w:rPr>
              <w:t>1</w:t>
            </w:r>
          </w:p>
        </w:tc>
      </w:tr>
    </w:tbl>
    <w:p w14:paraId="5661321F" w14:textId="77777777" w:rsidR="00EC5C7F" w:rsidRDefault="00EC5C7F" w:rsidP="008059DB">
      <w:pPr>
        <w:ind w:firstLine="567"/>
        <w:jc w:val="both"/>
        <w:rPr>
          <w:rFonts w:ascii="GHEA Grapalat" w:hAnsi="GHEA Grapalat" w:cs="Sylfaen"/>
          <w:b/>
          <w:sz w:val="20"/>
          <w:lang w:val="hy-AM"/>
        </w:rPr>
      </w:pPr>
    </w:p>
    <w:p w14:paraId="602CC01F" w14:textId="7D5C3B70" w:rsidR="008059DB" w:rsidRPr="008059DB" w:rsidRDefault="00EC5C7F" w:rsidP="008059DB">
      <w:pPr>
        <w:ind w:firstLine="567"/>
        <w:jc w:val="both"/>
        <w:rPr>
          <w:rFonts w:ascii="GHEA Grapalat" w:hAnsi="GHEA Grapalat" w:cs="Sylfaen"/>
          <w:sz w:val="20"/>
          <w:lang w:val="hy-AM"/>
        </w:rPr>
      </w:pPr>
      <w:r w:rsidRPr="00EC5C7F">
        <w:rPr>
          <w:rFonts w:ascii="GHEA Grapalat" w:hAnsi="GHEA Grapalat" w:cs="Sylfaen"/>
          <w:b/>
          <w:sz w:val="20"/>
          <w:lang w:val="hy-AM"/>
        </w:rPr>
        <w:t xml:space="preserve"> </w:t>
      </w:r>
      <w:r w:rsidR="008059DB" w:rsidRPr="008059DB">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059D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059D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Հիմնական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աշխատակազմում</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ներառված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մասնագետների</w:t>
            </w:r>
            <w:proofErr w:type="spellEnd"/>
          </w:p>
        </w:tc>
      </w:tr>
      <w:tr w:rsidR="008059DB" w:rsidRPr="008059D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անունը</w:t>
            </w:r>
            <w:proofErr w:type="spellEnd"/>
            <w:r w:rsidRPr="008059DB">
              <w:rPr>
                <w:rFonts w:ascii="GHEA Grapalat" w:hAnsi="GHEA Grapalat" w:cs="Sylfaen"/>
                <w:sz w:val="20"/>
              </w:rPr>
              <w:t xml:space="preserve">, </w:t>
            </w:r>
            <w:proofErr w:type="spellStart"/>
            <w:r w:rsidRPr="008059DB">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Որակավորումը</w:t>
            </w:r>
            <w:proofErr w:type="spellEnd"/>
            <w:r w:rsidRPr="008059DB">
              <w:rPr>
                <w:rFonts w:ascii="GHEA Grapalat" w:hAnsi="GHEA Grapalat" w:cs="Sylfaen"/>
                <w:sz w:val="20"/>
              </w:rPr>
              <w:t xml:space="preserve"> </w:t>
            </w:r>
            <w:r w:rsidRPr="008059DB">
              <w:rPr>
                <w:rFonts w:ascii="GHEA Grapalat" w:hAnsi="GHEA Grapalat" w:cs="Sylfaen"/>
                <w:i/>
                <w:iCs/>
                <w:sz w:val="20"/>
              </w:rPr>
              <w:t>/</w:t>
            </w:r>
            <w:r w:rsidRPr="008059DB">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Աշխատանքային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փորձը</w:t>
            </w:r>
            <w:proofErr w:type="spellEnd"/>
          </w:p>
        </w:tc>
      </w:tr>
      <w:tr w:rsidR="008059DB" w:rsidRPr="008059D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059D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059D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lang w:val="hy-AM"/>
              </w:rPr>
              <w:t>ժ</w:t>
            </w:r>
            <w:proofErr w:type="spellStart"/>
            <w:r w:rsidRPr="008059DB">
              <w:rPr>
                <w:rFonts w:ascii="GHEA Grapalat" w:hAnsi="GHEA Grapalat" w:cs="Sylfaen"/>
                <w:sz w:val="20"/>
              </w:rPr>
              <w:t>ամանակա</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ոլորտը</w:t>
            </w:r>
            <w:proofErr w:type="spellEnd"/>
            <w:r w:rsidRPr="008059DB">
              <w:rPr>
                <w:rFonts w:ascii="GHEA Grapalat" w:hAnsi="GHEA Grapalat" w:cs="Sylfaen"/>
                <w:sz w:val="20"/>
                <w:lang w:val="hy-AM"/>
              </w:rPr>
              <w:t xml:space="preserve"> </w:t>
            </w:r>
            <w:r w:rsidRPr="008059DB">
              <w:rPr>
                <w:rFonts w:ascii="GHEA Grapalat" w:hAnsi="GHEA Grapalat" w:cs="Sylfaen"/>
                <w:sz w:val="20"/>
              </w:rPr>
              <w:t>և</w:t>
            </w:r>
            <w:r w:rsidRPr="008059DB">
              <w:rPr>
                <w:rFonts w:ascii="GHEA Grapalat" w:hAnsi="GHEA Grapalat" w:cs="Sylfaen"/>
                <w:sz w:val="20"/>
                <w:lang w:val="hy-AM"/>
              </w:rPr>
              <w:t xml:space="preserve"> </w:t>
            </w:r>
            <w:proofErr w:type="spellStart"/>
            <w:r w:rsidRPr="008059DB">
              <w:rPr>
                <w:rFonts w:ascii="GHEA Grapalat" w:hAnsi="GHEA Grapalat" w:cs="Sylfaen"/>
                <w:sz w:val="20"/>
              </w:rPr>
              <w:t>կատարած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աշխատանքը</w:t>
            </w:r>
            <w:proofErr w:type="spellEnd"/>
          </w:p>
        </w:tc>
      </w:tr>
      <w:tr w:rsidR="008059DB" w:rsidRPr="008059D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4</w:t>
            </w:r>
          </w:p>
        </w:tc>
      </w:tr>
      <w:tr w:rsidR="008059DB" w:rsidRPr="008059D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059DB" w:rsidRDefault="008059DB" w:rsidP="00895D70">
            <w:pPr>
              <w:ind w:firstLine="567"/>
              <w:jc w:val="center"/>
              <w:rPr>
                <w:rFonts w:ascii="GHEA Grapalat" w:hAnsi="GHEA Grapalat" w:cs="Sylfaen"/>
                <w:sz w:val="20"/>
                <w:lang w:val="hy-AM"/>
              </w:rPr>
            </w:pPr>
            <w:r w:rsidRPr="008059D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059D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059D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059DB" w:rsidRDefault="008059DB" w:rsidP="008059DB">
            <w:pPr>
              <w:ind w:firstLine="567"/>
              <w:jc w:val="both"/>
              <w:rPr>
                <w:rFonts w:ascii="GHEA Grapalat" w:hAnsi="GHEA Grapalat" w:cs="Sylfaen"/>
                <w:sz w:val="20"/>
                <w:lang w:val="hy-AM"/>
              </w:rPr>
            </w:pPr>
          </w:p>
        </w:tc>
      </w:tr>
    </w:tbl>
    <w:p w14:paraId="5A2BFA30" w14:textId="77777777" w:rsidR="008059DB" w:rsidRPr="008059DB" w:rsidRDefault="008059DB" w:rsidP="008059DB">
      <w:pPr>
        <w:ind w:firstLine="567"/>
        <w:jc w:val="both"/>
        <w:rPr>
          <w:rFonts w:ascii="GHEA Grapalat" w:hAnsi="GHEA Grapalat" w:cs="Sylfaen"/>
          <w:sz w:val="20"/>
          <w:lang w:val="hy-AM"/>
        </w:rPr>
      </w:pPr>
    </w:p>
    <w:p w14:paraId="6429F3C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059D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059D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059DB" w:rsidRDefault="008059DB" w:rsidP="008059DB">
      <w:pPr>
        <w:ind w:firstLine="567"/>
        <w:jc w:val="both"/>
        <w:rPr>
          <w:rFonts w:ascii="GHEA Grapalat" w:hAnsi="GHEA Grapalat" w:cs="Sylfaen"/>
          <w:sz w:val="20"/>
          <w:lang w:val="hy-AM"/>
        </w:rPr>
      </w:pPr>
    </w:p>
    <w:p w14:paraId="12D102D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059D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Որակավորման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պահանջները</w:t>
            </w:r>
            <w:proofErr w:type="spellEnd"/>
          </w:p>
        </w:tc>
      </w:tr>
      <w:tr w:rsidR="008059DB" w:rsidRPr="008059D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059DB" w:rsidRDefault="008059DB" w:rsidP="009D3299">
            <w:pPr>
              <w:ind w:firstLine="162"/>
              <w:rPr>
                <w:rFonts w:ascii="GHEA Grapalat" w:hAnsi="GHEA Grapalat" w:cs="Sylfaen"/>
                <w:b/>
                <w:sz w:val="20"/>
              </w:rPr>
            </w:pP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w:t>
            </w:r>
          </w:p>
          <w:p w14:paraId="27AE6D91"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 xml:space="preserve">2.4.1 </w:t>
            </w:r>
            <w:proofErr w:type="spellStart"/>
            <w:r w:rsidRPr="008059DB">
              <w:rPr>
                <w:rFonts w:ascii="GHEA Grapalat" w:hAnsi="GHEA Grapalat" w:cs="Sylfaen"/>
                <w:b/>
                <w:sz w:val="20"/>
              </w:rPr>
              <w:t>կետում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պայմաններին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համապատասխանող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փաստաթղթերի</w:t>
            </w:r>
            <w:proofErr w:type="spellEnd"/>
            <w:r w:rsidRPr="008059DB">
              <w:rPr>
                <w:rFonts w:ascii="GHEA Grapalat" w:hAnsi="GHEA Grapalat" w:cs="Sylfaen"/>
                <w:b/>
                <w:sz w:val="20"/>
              </w:rPr>
              <w:t xml:space="preserve"> </w:t>
            </w:r>
            <w:proofErr w:type="spellStart"/>
            <w:r w:rsidRPr="008059DB">
              <w:rPr>
                <w:rFonts w:ascii="GHEA Grapalat" w:hAnsi="GHEA Grapalat" w:cs="Sylfaen"/>
                <w:b/>
                <w:i/>
                <w:iCs/>
                <w:color w:val="FF0000"/>
                <w:sz w:val="20"/>
              </w:rPr>
              <w:t>մեկ</w:t>
            </w:r>
            <w:proofErr w:type="spellEnd"/>
            <w:r w:rsidRPr="008059DB">
              <w:rPr>
                <w:rFonts w:ascii="GHEA Grapalat" w:hAnsi="GHEA Grapalat" w:cs="Sylfaen"/>
                <w:b/>
                <w:i/>
                <w:iCs/>
                <w:color w:val="FF0000"/>
                <w:sz w:val="20"/>
              </w:rPr>
              <w:t xml:space="preserve"> </w:t>
            </w:r>
            <w:proofErr w:type="spellStart"/>
            <w:r w:rsidRPr="008059DB">
              <w:rPr>
                <w:rFonts w:ascii="GHEA Grapalat" w:hAnsi="GHEA Grapalat" w:cs="Sylfaen"/>
                <w:b/>
                <w:i/>
                <w:iCs/>
                <w:color w:val="FF0000"/>
                <w:sz w:val="20"/>
              </w:rPr>
              <w:t>փաթեթ</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նմանատիպ</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փաթեթը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ստանում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10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lastRenderedPageBreak/>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40 </w:t>
            </w:r>
            <w:proofErr w:type="spellStart"/>
            <w:r w:rsidRPr="008059DB">
              <w:rPr>
                <w:rFonts w:ascii="GHEA Grapalat" w:hAnsi="GHEA Grapalat" w:cs="Sylfaen"/>
                <w:b/>
                <w:sz w:val="20"/>
              </w:rPr>
              <w:t>միավորից</w:t>
            </w:r>
            <w:proofErr w:type="spellEnd"/>
          </w:p>
          <w:p w14:paraId="69AE12C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color w:val="FF0000"/>
                <w:sz w:val="20"/>
              </w:rPr>
              <w:t>/</w:t>
            </w:r>
            <w:proofErr w:type="spellStart"/>
            <w:r w:rsidRPr="008059DB">
              <w:rPr>
                <w:rFonts w:ascii="GHEA Grapalat" w:hAnsi="GHEA Grapalat" w:cs="Sylfaen"/>
                <w:b/>
                <w:color w:val="FF0000"/>
                <w:sz w:val="20"/>
              </w:rPr>
              <w:t>Կդիտարկվեն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միայն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ամբողջական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կատարված</w:t>
            </w:r>
            <w:proofErr w:type="spellEnd"/>
            <w:r w:rsidRPr="008059DB">
              <w:rPr>
                <w:rFonts w:ascii="GHEA Grapalat" w:hAnsi="GHEA Grapalat" w:cs="Sylfaen"/>
                <w:b/>
                <w:color w:val="FF0000"/>
                <w:sz w:val="20"/>
              </w:rPr>
              <w:t xml:space="preserve"> (</w:t>
            </w:r>
            <w:r w:rsidRPr="008059DB">
              <w:rPr>
                <w:rFonts w:ascii="GHEA Grapalat" w:hAnsi="GHEA Grapalat" w:cs="Sylfaen"/>
                <w:b/>
                <w:color w:val="FF0000"/>
                <w:sz w:val="20"/>
                <w:lang w:val="hy-AM"/>
              </w:rPr>
              <w:t>ավարտված</w:t>
            </w:r>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պայմանագրերը</w:t>
            </w:r>
            <w:proofErr w:type="spellEnd"/>
            <w:r w:rsidRPr="008059DB">
              <w:rPr>
                <w:rFonts w:ascii="GHEA Grapalat" w:hAnsi="GHEA Grapalat" w:cs="Sylfaen"/>
                <w:b/>
                <w:color w:val="FF0000"/>
                <w:sz w:val="20"/>
              </w:rPr>
              <w:t>/</w:t>
            </w:r>
          </w:p>
        </w:tc>
      </w:tr>
      <w:tr w:rsidR="008059DB" w:rsidRPr="008059D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lastRenderedPageBreak/>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059DB" w:rsidRDefault="008059DB" w:rsidP="009D3299">
            <w:pPr>
              <w:ind w:hanging="18"/>
              <w:jc w:val="center"/>
              <w:rPr>
                <w:rFonts w:ascii="GHEA Grapalat" w:hAnsi="GHEA Grapalat" w:cs="Sylfaen"/>
                <w:b/>
                <w:sz w:val="20"/>
              </w:rPr>
            </w:pP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արդյունքում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հիմնական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աշխատակազմում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ներառված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հրավերով</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բավարարելու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5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30 </w:t>
            </w:r>
            <w:proofErr w:type="spellStart"/>
            <w:r w:rsidRPr="008059DB">
              <w:rPr>
                <w:rFonts w:ascii="GHEA Grapalat" w:hAnsi="GHEA Grapalat" w:cs="Sylfaen"/>
                <w:b/>
                <w:sz w:val="20"/>
              </w:rPr>
              <w:t>միավորից</w:t>
            </w:r>
            <w:proofErr w:type="spellEnd"/>
            <w:r w:rsidRPr="008059DB">
              <w:rPr>
                <w:rFonts w:ascii="GHEA Grapalat" w:hAnsi="GHEA Grapalat" w:cs="Sylfaen"/>
                <w:b/>
                <w:sz w:val="20"/>
              </w:rPr>
              <w:t>:</w:t>
            </w:r>
          </w:p>
        </w:tc>
      </w:tr>
    </w:tbl>
    <w:p w14:paraId="7E697FA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հայտերը գնահատվում են հետևյալ կարգով`</w:t>
      </w:r>
    </w:p>
    <w:p w14:paraId="30544E9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 ՆԳ X 100/ԳԳ,</w:t>
      </w:r>
    </w:p>
    <w:p w14:paraId="4212E287"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698920F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գնային առաջարկին տրվող միավորն է,</w:t>
      </w:r>
    </w:p>
    <w:p w14:paraId="4CC1BDD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ՆԳ-ն նվազագույն գինն է,</w:t>
      </w:r>
    </w:p>
    <w:p w14:paraId="3F9C46A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ԳԳ-ն գնահատվող մասնակցի առաջարկած գինն է,</w:t>
      </w:r>
    </w:p>
    <w:p w14:paraId="694F704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 = (ԳՄ X 0.3) + (ՏԱ X 0.7),</w:t>
      </w:r>
    </w:p>
    <w:p w14:paraId="7519B7A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76A69F95"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ՄԳ-ն մասնակցին տրվող գնահատականն է,</w:t>
      </w:r>
    </w:p>
    <w:p w14:paraId="7145205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մասնակցի գնային առաջարկին տրված միավորն է,</w:t>
      </w:r>
    </w:p>
    <w:p w14:paraId="03F5DA1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ՏԱ-ն մասնակցի տեխնիկական առաջարկին տրված միավորն է. ՏԱ=ՏԱ1+ՏԱ2</w:t>
      </w:r>
    </w:p>
    <w:p w14:paraId="66222EE9" w14:textId="77777777" w:rsidR="00CD0CC7" w:rsidRDefault="00CD0CC7" w:rsidP="008059DB">
      <w:pPr>
        <w:ind w:firstLine="567"/>
        <w:jc w:val="both"/>
        <w:rPr>
          <w:rFonts w:ascii="GHEA Grapalat" w:hAnsi="GHEA Grapalat" w:cs="Sylfaen"/>
          <w:sz w:val="20"/>
          <w:lang w:val="hy-AM"/>
        </w:rPr>
      </w:pPr>
    </w:p>
    <w:p w14:paraId="521B702F" w14:textId="77777777" w:rsidR="00CD0CC7" w:rsidRDefault="00CD0CC7" w:rsidP="008059DB">
      <w:pPr>
        <w:ind w:firstLine="567"/>
        <w:jc w:val="both"/>
        <w:rPr>
          <w:rFonts w:ascii="GHEA Grapalat" w:hAnsi="GHEA Grapalat" w:cs="Sylfaen"/>
          <w:sz w:val="20"/>
          <w:lang w:val="hy-AM"/>
        </w:rPr>
      </w:pPr>
    </w:p>
    <w:p w14:paraId="09BD2271" w14:textId="486E7F6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059DB" w:rsidRDefault="008059DB" w:rsidP="008059DB">
      <w:pPr>
        <w:ind w:firstLine="567"/>
        <w:jc w:val="both"/>
        <w:rPr>
          <w:rFonts w:ascii="GHEA Grapalat" w:hAnsi="GHEA Grapalat" w:cs="Sylfaen"/>
          <w:b/>
          <w:bCs/>
          <w:color w:val="FF0000"/>
          <w:szCs w:val="32"/>
          <w:lang w:val="hy-AM"/>
        </w:rPr>
      </w:pPr>
      <w:r w:rsidRPr="008059D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059DB" w:rsidRDefault="008059DB" w:rsidP="008059DB">
      <w:pPr>
        <w:ind w:firstLine="567"/>
        <w:jc w:val="both"/>
        <w:rPr>
          <w:rFonts w:ascii="GHEA Grapalat" w:hAnsi="GHEA Grapalat" w:cs="Sylfaen"/>
          <w:sz w:val="20"/>
          <w:lang w:val="af-ZA"/>
        </w:rPr>
      </w:pPr>
      <w:r w:rsidRPr="008059DB">
        <w:rPr>
          <w:rFonts w:ascii="GHEA Grapalat" w:hAnsi="GHEA Grapalat" w:cs="Sylfaen"/>
          <w:sz w:val="20"/>
          <w:lang w:val="hy-AM"/>
        </w:rPr>
        <w:t>2.5 Սույն ընթացակարգի շրջանակում կնքվելիք պայմանագիրը կարող</w:t>
      </w:r>
      <w:r w:rsidRPr="008059DB">
        <w:rPr>
          <w:rFonts w:ascii="GHEA Grapalat" w:hAnsi="GHEA Grapalat" w:cs="Sylfaen"/>
          <w:sz w:val="20"/>
          <w:lang w:val="af-ZA"/>
        </w:rPr>
        <w:t xml:space="preserve"> է </w:t>
      </w:r>
      <w:r w:rsidRPr="008059DB">
        <w:rPr>
          <w:rFonts w:ascii="GHEA Grapalat" w:hAnsi="GHEA Grapalat" w:cs="Sylfaen"/>
          <w:sz w:val="20"/>
          <w:lang w:val="hy-AM"/>
        </w:rPr>
        <w:t>իրականացվել</w:t>
      </w:r>
      <w:r w:rsidRPr="008059DB">
        <w:rPr>
          <w:rFonts w:ascii="GHEA Grapalat" w:hAnsi="GHEA Grapalat" w:cs="Sylfaen"/>
          <w:sz w:val="20"/>
          <w:lang w:val="af-ZA"/>
        </w:rPr>
        <w:t xml:space="preserve"> ենթակապալի </w:t>
      </w:r>
      <w:r w:rsidRPr="008059DB">
        <w:rPr>
          <w:rFonts w:ascii="GHEA Grapalat" w:hAnsi="GHEA Grapalat" w:cs="Sylfaen"/>
          <w:sz w:val="20"/>
          <w:lang w:val="hy-AM"/>
        </w:rPr>
        <w:t>պայմանագիր կնքելու միջոցով։</w:t>
      </w:r>
      <w:r w:rsidRPr="008059DB">
        <w:rPr>
          <w:rFonts w:ascii="GHEA Grapalat" w:hAnsi="GHEA Grapalat" w:cs="Sylfaen"/>
          <w:sz w:val="20"/>
          <w:lang w:val="af-ZA"/>
        </w:rPr>
        <w:t xml:space="preserve"> Ենթակապալի </w:t>
      </w:r>
      <w:proofErr w:type="spellStart"/>
      <w:r w:rsidRPr="008059DB">
        <w:rPr>
          <w:rFonts w:ascii="GHEA Grapalat" w:hAnsi="GHEA Grapalat" w:cs="Sylfaen"/>
          <w:sz w:val="20"/>
        </w:rPr>
        <w:t>պայմանագրի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կողմ</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հանդիսանալ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միևնույն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չափաբաժնին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մասնակցելու</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նպատակով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հայտ</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ներկայացրած</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մասնակիցը</w:t>
      </w:r>
      <w:proofErr w:type="spellEnd"/>
      <w:r w:rsidRPr="008059DB">
        <w:rPr>
          <w:rFonts w:ascii="GHEA Grapalat" w:hAnsi="GHEA Grapalat" w:cs="Sylfaen"/>
          <w:sz w:val="20"/>
          <w:lang w:val="af-ZA"/>
        </w:rPr>
        <w:t>:</w:t>
      </w:r>
    </w:p>
    <w:p w14:paraId="62177F0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af-ZA"/>
        </w:rPr>
        <w:t xml:space="preserve"> 2.6 </w:t>
      </w:r>
      <w:proofErr w:type="spellStart"/>
      <w:r w:rsidRPr="008059DB">
        <w:rPr>
          <w:rFonts w:ascii="GHEA Grapalat" w:hAnsi="GHEA Grapalat" w:cs="Sylfaen"/>
          <w:sz w:val="20"/>
        </w:rPr>
        <w:t>Մասնակիցները</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են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համատեղ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կարգով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կոնսորցիումով</w:t>
      </w:r>
      <w:proofErr w:type="spellEnd"/>
      <w:r w:rsidRPr="008059DB">
        <w:rPr>
          <w:rFonts w:ascii="GHEA Grapalat" w:hAnsi="GHEA Grapalat" w:cs="Sylfaen"/>
          <w:sz w:val="20"/>
          <w:lang w:val="af-ZA"/>
        </w:rPr>
        <w:t>)</w:t>
      </w:r>
      <w:r w:rsidRPr="008059DB">
        <w:rPr>
          <w:rFonts w:ascii="GHEA Grapalat" w:hAnsi="GHEA Grapalat" w:cs="Sylfaen"/>
          <w:sz w:val="20"/>
        </w:rPr>
        <w:t>։</w:t>
      </w:r>
      <w:r w:rsidRPr="008059DB">
        <w:rPr>
          <w:rFonts w:ascii="GHEA Grapalat" w:hAnsi="GHEA Grapalat" w:cs="Sylfaen"/>
          <w:sz w:val="20"/>
          <w:lang w:val="hy-AM"/>
        </w:rPr>
        <w:t xml:space="preserve"> Նման դեպքում`</w:t>
      </w:r>
    </w:p>
    <w:p w14:paraId="3A718C5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059DB" w:rsidRDefault="00096865" w:rsidP="00EF3662">
      <w:pPr>
        <w:ind w:firstLine="567"/>
        <w:jc w:val="both"/>
        <w:rPr>
          <w:rFonts w:ascii="GHEA Grapalat" w:hAnsi="GHEA Grapalat"/>
          <w:b/>
          <w:sz w:val="20"/>
          <w:lang w:val="hy-AM"/>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2DE72D68" w14:textId="77777777" w:rsidR="00CD0CC7" w:rsidRDefault="007212CC" w:rsidP="00EF3662">
      <w:pPr>
        <w:jc w:val="center"/>
        <w:rPr>
          <w:rFonts w:ascii="GHEA Grapalat" w:hAnsi="GHEA Grapalat"/>
          <w:b/>
          <w:sz w:val="20"/>
          <w:lang w:val="af-ZA"/>
        </w:rPr>
      </w:pPr>
      <w:r>
        <w:rPr>
          <w:rFonts w:ascii="GHEA Grapalat" w:hAnsi="GHEA Grapalat"/>
          <w:b/>
          <w:sz w:val="20"/>
          <w:lang w:val="af-ZA"/>
        </w:rPr>
        <w:lastRenderedPageBreak/>
        <w:br w:type="page"/>
      </w:r>
    </w:p>
    <w:p w14:paraId="577C28C3" w14:textId="0877990F"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lastRenderedPageBreak/>
        <w:t>3</w:t>
      </w:r>
      <w:r w:rsidRPr="00271FEB">
        <w:rPr>
          <w:rFonts w:ascii="GHEA Grapalat" w:hAnsi="GHEA Grapalat"/>
          <w:b/>
          <w:sz w:val="20"/>
          <w:lang w:val="af-ZA"/>
        </w:rPr>
        <w:t xml:space="preserve">.  </w:t>
      </w:r>
      <w:proofErr w:type="gramStart"/>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proofErr w:type="gramEnd"/>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4836E4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895D70">
        <w:rPr>
          <w:rFonts w:ascii="GHEA Grapalat" w:hAnsi="GHEA Grapalat" w:cs="Sylfaen"/>
        </w:rPr>
        <w:t>Մասնակիցը</w:t>
      </w:r>
      <w:r w:rsidRPr="00895D70">
        <w:rPr>
          <w:rFonts w:ascii="GHEA Grapalat" w:hAnsi="GHEA Grapalat"/>
          <w:lang w:val="hy-AM"/>
        </w:rPr>
        <w:t xml:space="preserve"> </w:t>
      </w:r>
      <w:r w:rsidRPr="00895D70">
        <w:rPr>
          <w:rFonts w:ascii="GHEA Grapalat" w:hAnsi="GHEA Grapalat" w:cs="Sylfaen"/>
        </w:rPr>
        <w:t>կարող</w:t>
      </w:r>
      <w:r w:rsidRPr="00895D70">
        <w:rPr>
          <w:rFonts w:ascii="GHEA Grapalat" w:hAnsi="GHEA Grapalat"/>
          <w:lang w:val="hy-AM"/>
        </w:rPr>
        <w:t xml:space="preserve"> </w:t>
      </w:r>
      <w:r w:rsidR="000946A3" w:rsidRPr="00895D70">
        <w:rPr>
          <w:rFonts w:ascii="GHEA Grapalat" w:hAnsi="GHEA Grapalat" w:cs="Sylfaen"/>
        </w:rPr>
        <w:t>է</w:t>
      </w:r>
      <w:r w:rsidR="000946A3" w:rsidRPr="00895D70">
        <w:rPr>
          <w:rFonts w:ascii="GHEA Grapalat" w:hAnsi="GHEA Grapalat"/>
          <w:lang w:val="hy-AM"/>
        </w:rPr>
        <w:t xml:space="preserve"> </w:t>
      </w:r>
      <w:r w:rsidRPr="00895D70">
        <w:rPr>
          <w:rFonts w:ascii="GHEA Grapalat" w:hAnsi="GHEA Grapalat" w:cs="Sylfaen"/>
        </w:rPr>
        <w:t>հայտ</w:t>
      </w:r>
      <w:r w:rsidRPr="00895D70">
        <w:rPr>
          <w:rFonts w:ascii="GHEA Grapalat" w:hAnsi="GHEA Grapalat"/>
          <w:lang w:val="hy-AM"/>
        </w:rPr>
        <w:t xml:space="preserve"> </w:t>
      </w:r>
      <w:r w:rsidRPr="00895D70">
        <w:rPr>
          <w:rFonts w:ascii="GHEA Grapalat" w:hAnsi="GHEA Grapalat" w:cs="Sylfaen"/>
        </w:rPr>
        <w:t>ներկայացնել</w:t>
      </w:r>
      <w:r w:rsidRPr="00895D70">
        <w:rPr>
          <w:rFonts w:ascii="GHEA Grapalat" w:hAnsi="GHEA Grapalat"/>
          <w:lang w:val="hy-AM"/>
        </w:rPr>
        <w:t xml:space="preserve"> </w:t>
      </w:r>
      <w:r w:rsidRPr="00895D70">
        <w:rPr>
          <w:rFonts w:ascii="GHEA Grapalat" w:hAnsi="GHEA Grapalat" w:cs="Sylfaen"/>
        </w:rPr>
        <w:t>ինչպես</w:t>
      </w:r>
      <w:r w:rsidRPr="00895D70">
        <w:rPr>
          <w:rFonts w:ascii="GHEA Grapalat" w:hAnsi="GHEA Grapalat"/>
          <w:lang w:val="hy-AM"/>
        </w:rPr>
        <w:t xml:space="preserve"> </w:t>
      </w:r>
      <w:r w:rsidRPr="00895D70">
        <w:rPr>
          <w:rFonts w:ascii="GHEA Grapalat" w:hAnsi="GHEA Grapalat" w:cs="Sylfaen"/>
        </w:rPr>
        <w:t>յուրաքանչյուր</w:t>
      </w:r>
      <w:r w:rsidRPr="00895D70">
        <w:rPr>
          <w:rFonts w:ascii="GHEA Grapalat" w:hAnsi="GHEA Grapalat"/>
          <w:lang w:val="hy-AM"/>
        </w:rPr>
        <w:t xml:space="preserve"> </w:t>
      </w:r>
      <w:r w:rsidRPr="00895D70">
        <w:rPr>
          <w:rFonts w:ascii="GHEA Grapalat" w:hAnsi="GHEA Grapalat" w:cs="Sylfaen"/>
        </w:rPr>
        <w:t>չափաբաժնի</w:t>
      </w:r>
      <w:r w:rsidRPr="00895D70">
        <w:rPr>
          <w:rFonts w:ascii="GHEA Grapalat" w:hAnsi="GHEA Grapalat"/>
          <w:lang w:val="hy-AM"/>
        </w:rPr>
        <w:t xml:space="preserve">, </w:t>
      </w:r>
      <w:r w:rsidRPr="00895D70">
        <w:rPr>
          <w:rFonts w:ascii="GHEA Grapalat" w:hAnsi="GHEA Grapalat" w:cs="Sylfaen"/>
        </w:rPr>
        <w:t>այնպես</w:t>
      </w:r>
      <w:r w:rsidRPr="00895D70">
        <w:rPr>
          <w:rFonts w:ascii="GHEA Grapalat" w:hAnsi="GHEA Grapalat"/>
          <w:lang w:val="hy-AM"/>
        </w:rPr>
        <w:t xml:space="preserve"> </w:t>
      </w:r>
      <w:r w:rsidRPr="00895D70">
        <w:rPr>
          <w:rFonts w:ascii="GHEA Grapalat" w:hAnsi="GHEA Grapalat" w:cs="Sylfaen"/>
        </w:rPr>
        <w:t>էլ</w:t>
      </w:r>
      <w:r w:rsidRPr="00895D70">
        <w:rPr>
          <w:rFonts w:ascii="GHEA Grapalat" w:hAnsi="GHEA Grapalat"/>
          <w:lang w:val="hy-AM"/>
        </w:rPr>
        <w:t xml:space="preserve"> </w:t>
      </w:r>
      <w:r w:rsidRPr="00895D70">
        <w:rPr>
          <w:rFonts w:ascii="GHEA Grapalat" w:hAnsi="GHEA Grapalat" w:cs="Sylfaen"/>
        </w:rPr>
        <w:t>մի</w:t>
      </w:r>
      <w:r w:rsidRPr="00895D70">
        <w:rPr>
          <w:rFonts w:ascii="GHEA Grapalat" w:hAnsi="GHEA Grapalat"/>
          <w:lang w:val="hy-AM"/>
        </w:rPr>
        <w:t xml:space="preserve"> </w:t>
      </w:r>
      <w:r w:rsidRPr="00895D70">
        <w:rPr>
          <w:rFonts w:ascii="GHEA Grapalat" w:hAnsi="GHEA Grapalat" w:cs="Sylfaen"/>
        </w:rPr>
        <w:t>քանի</w:t>
      </w:r>
      <w:r w:rsidRPr="00895D70">
        <w:rPr>
          <w:rFonts w:ascii="GHEA Grapalat" w:hAnsi="GHEA Grapalat"/>
          <w:lang w:val="hy-AM"/>
        </w:rPr>
        <w:t xml:space="preserve"> </w:t>
      </w:r>
      <w:r w:rsidRPr="00895D70">
        <w:rPr>
          <w:rFonts w:ascii="GHEA Grapalat" w:hAnsi="GHEA Grapalat" w:cs="Sylfaen"/>
        </w:rPr>
        <w:t>կամ</w:t>
      </w:r>
      <w:r w:rsidRPr="00895D70">
        <w:rPr>
          <w:rFonts w:ascii="GHEA Grapalat" w:hAnsi="GHEA Grapalat"/>
          <w:lang w:val="hy-AM"/>
        </w:rPr>
        <w:t xml:space="preserve"> </w:t>
      </w:r>
      <w:r w:rsidRPr="00895D70">
        <w:rPr>
          <w:rFonts w:ascii="GHEA Grapalat" w:hAnsi="GHEA Grapalat" w:cs="Sylfaen"/>
        </w:rPr>
        <w:t>բոլոր</w:t>
      </w:r>
      <w:r w:rsidRPr="00895D70">
        <w:rPr>
          <w:rFonts w:ascii="GHEA Grapalat" w:hAnsi="GHEA Grapalat"/>
          <w:lang w:val="hy-AM"/>
        </w:rPr>
        <w:t xml:space="preserve"> </w:t>
      </w:r>
      <w:r w:rsidRPr="00895D70">
        <w:rPr>
          <w:rFonts w:ascii="GHEA Grapalat" w:hAnsi="GHEA Grapalat" w:cs="Sylfaen"/>
        </w:rPr>
        <w:t>չափաբաժինների</w:t>
      </w:r>
      <w:r w:rsidRPr="00895D70">
        <w:rPr>
          <w:rFonts w:ascii="GHEA Grapalat" w:hAnsi="GHEA Grapalat"/>
          <w:lang w:val="hy-AM"/>
        </w:rPr>
        <w:t xml:space="preserve"> </w:t>
      </w:r>
      <w:r w:rsidR="00F9052C" w:rsidRPr="00895D70">
        <w:rPr>
          <w:rFonts w:ascii="GHEA Grapalat" w:hAnsi="GHEA Grapalat" w:cs="Sylfaen"/>
        </w:rPr>
        <w:t>համար</w:t>
      </w:r>
      <w:r w:rsidR="00AE608F" w:rsidRPr="00895D70">
        <w:rPr>
          <w:rStyle w:val="FootnoteReference"/>
          <w:rFonts w:ascii="GHEA Grapalat" w:hAnsi="GHEA Grapalat" w:cs="Sylfaen"/>
        </w:rPr>
        <w:footnoteReference w:id="1"/>
      </w:r>
      <w:r w:rsidR="004D5671" w:rsidRPr="00895D70">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55036187"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AE330B">
        <w:rPr>
          <w:rFonts w:ascii="GHEA Grapalat" w:hAnsi="GHEA Grapalat" w:cs="Sylfaen"/>
          <w:szCs w:val="24"/>
          <w:lang w:val="hy-AM"/>
        </w:rPr>
        <w:t>բաց</w:t>
      </w:r>
      <w:r w:rsidR="00096865" w:rsidRPr="00F566BF">
        <w:rPr>
          <w:rFonts w:ascii="GHEA Grapalat" w:hAnsi="GHEA Grapalat" w:cs="Sylfaen"/>
          <w:szCs w:val="24"/>
          <w:lang w:val="hy-AM"/>
        </w:rPr>
        <w:t xml:space="preserve">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01FA16D9" w14:textId="6A93651C" w:rsidR="00477276" w:rsidRPr="00F566BF" w:rsidRDefault="00096865" w:rsidP="0047727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477276"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477276">
        <w:rPr>
          <w:rFonts w:ascii="GHEA Grapalat" w:hAnsi="GHEA Grapalat" w:cs="Sylfaen"/>
          <w:szCs w:val="24"/>
          <w:lang w:val="hy-AM"/>
        </w:rPr>
        <w:t xml:space="preserve">մինչև </w:t>
      </w:r>
      <w:r w:rsidR="00477276">
        <w:rPr>
          <w:rFonts w:ascii="GHEA Grapalat" w:hAnsi="GHEA Grapalat" w:cs="Sylfaen"/>
          <w:b/>
          <w:szCs w:val="24"/>
          <w:lang w:val="hy-AM"/>
        </w:rPr>
        <w:t>202</w:t>
      </w:r>
      <w:r w:rsidR="00DF71BE">
        <w:rPr>
          <w:rFonts w:ascii="GHEA Grapalat" w:hAnsi="GHEA Grapalat" w:cs="Sylfaen"/>
          <w:b/>
          <w:szCs w:val="24"/>
          <w:lang w:val="hy-AM"/>
        </w:rPr>
        <w:t>6</w:t>
      </w:r>
      <w:r w:rsidR="00477276">
        <w:rPr>
          <w:rFonts w:ascii="GHEA Grapalat" w:hAnsi="GHEA Grapalat" w:cs="Sylfaen"/>
          <w:b/>
          <w:szCs w:val="24"/>
          <w:lang w:val="hy-AM"/>
        </w:rPr>
        <w:t xml:space="preserve"> թվականի </w:t>
      </w:r>
      <w:r w:rsidR="00101DF1">
        <w:rPr>
          <w:rFonts w:ascii="GHEA Grapalat" w:hAnsi="GHEA Grapalat" w:cs="Sylfaen"/>
          <w:b/>
          <w:szCs w:val="24"/>
          <w:lang w:val="hy-AM"/>
        </w:rPr>
        <w:t>հունվարի  26</w:t>
      </w:r>
      <w:r w:rsidR="00477276" w:rsidRPr="00C94903">
        <w:rPr>
          <w:rFonts w:ascii="GHEA Grapalat" w:hAnsi="GHEA Grapalat" w:cs="Sylfaen"/>
          <w:b/>
          <w:szCs w:val="24"/>
          <w:lang w:val="hy-AM"/>
        </w:rPr>
        <w:t>-ը</w:t>
      </w:r>
      <w:r w:rsidR="00477276">
        <w:rPr>
          <w:rFonts w:ascii="GHEA Grapalat" w:hAnsi="GHEA Grapalat" w:cs="Sylfaen"/>
          <w:b/>
          <w:szCs w:val="24"/>
          <w:lang w:val="hy-AM"/>
        </w:rPr>
        <w:t>,</w:t>
      </w:r>
      <w:r w:rsidR="00477276" w:rsidRPr="00C94903">
        <w:rPr>
          <w:rFonts w:ascii="GHEA Grapalat" w:hAnsi="GHEA Grapalat" w:cs="Sylfaen"/>
          <w:b/>
          <w:szCs w:val="24"/>
          <w:lang w:val="hy-AM"/>
        </w:rPr>
        <w:t xml:space="preserve"> ժամը</w:t>
      </w:r>
      <w:r w:rsidR="00477276" w:rsidRPr="00064790">
        <w:rPr>
          <w:rFonts w:ascii="GHEA Grapalat" w:hAnsi="GHEA Grapalat" w:cs="Sylfaen"/>
          <w:b/>
          <w:szCs w:val="24"/>
          <w:lang w:val="hy-AM"/>
        </w:rPr>
        <w:t xml:space="preserve"> </w:t>
      </w:r>
      <w:r w:rsidR="008637C9">
        <w:rPr>
          <w:rFonts w:ascii="GHEA Grapalat" w:hAnsi="GHEA Grapalat" w:cs="Sylfaen"/>
          <w:b/>
          <w:szCs w:val="24"/>
          <w:lang w:val="hy-AM"/>
        </w:rPr>
        <w:t>9:00</w:t>
      </w:r>
      <w:r w:rsidR="00477276" w:rsidRPr="00064790">
        <w:rPr>
          <w:rFonts w:ascii="GHEA Grapalat" w:hAnsi="GHEA Grapalat" w:cs="Sylfaen"/>
          <w:b/>
          <w:szCs w:val="24"/>
          <w:lang w:val="hy-AM"/>
        </w:rPr>
        <w:t>-ը</w:t>
      </w:r>
      <w:r w:rsidR="00477276">
        <w:rPr>
          <w:rFonts w:ascii="GHEA Grapalat" w:hAnsi="GHEA Grapalat" w:cs="Sylfaen"/>
          <w:szCs w:val="24"/>
          <w:lang w:val="hy-AM"/>
        </w:rPr>
        <w:t xml:space="preserve">։ </w:t>
      </w:r>
      <w:r w:rsidR="00477276" w:rsidRPr="00671AFC">
        <w:rPr>
          <w:rFonts w:ascii="GHEA Grapalat" w:hAnsi="GHEA Grapalat" w:cs="Sylfaen"/>
          <w:szCs w:val="24"/>
          <w:lang w:val="hy-AM"/>
        </w:rPr>
        <w:t>Հայտերը ներկայացնելու</w:t>
      </w:r>
      <w:r w:rsidR="00477276"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2"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821851" w:rsidRPr="0086226B">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F15FB2" w:rsidRPr="0086226B">
        <w:rPr>
          <w:rStyle w:val="FootnoteReference"/>
          <w:rFonts w:ascii="GHEA Grapalat" w:hAnsi="GHEA Grapalat" w:cs="Sylfaen"/>
          <w:sz w:val="20"/>
          <w:lang w:val="hy-AM"/>
        </w:rPr>
        <w:footnoteReference w:id="2"/>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3"/>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561F5B73"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4"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15C415A9" w14:textId="77777777" w:rsidR="00477276" w:rsidRDefault="00477276" w:rsidP="00EF3662">
      <w:pPr>
        <w:jc w:val="center"/>
        <w:rPr>
          <w:rFonts w:ascii="GHEA Grapalat" w:hAnsi="GHEA Grapalat"/>
          <w:b/>
          <w:sz w:val="20"/>
          <w:lang w:val="es-ES"/>
        </w:rPr>
      </w:pPr>
    </w:p>
    <w:p w14:paraId="23211EA2" w14:textId="77777777" w:rsidR="00477276" w:rsidRDefault="00477276" w:rsidP="00EF3662">
      <w:pPr>
        <w:jc w:val="center"/>
        <w:rPr>
          <w:rFonts w:ascii="GHEA Grapalat" w:hAnsi="GHEA Grapalat"/>
          <w:b/>
          <w:sz w:val="20"/>
          <w:lang w:val="es-ES"/>
        </w:rPr>
      </w:pPr>
    </w:p>
    <w:p w14:paraId="642A4789" w14:textId="1E7FAD1E"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proofErr w:type="gramStart"/>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proofErr w:type="gramEnd"/>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proofErr w:type="gramStart"/>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proofErr w:type="gramEnd"/>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30730A21" w:rsidR="00A42E71" w:rsidRPr="00F566BF" w:rsidRDefault="000D701E" w:rsidP="00CF18EF">
      <w:pPr>
        <w:ind w:firstLine="567"/>
        <w:jc w:val="center"/>
        <w:rPr>
          <w:rFonts w:ascii="GHEA Grapalat" w:hAnsi="GHEA Grapalat" w:cs="Sylfaen"/>
          <w:sz w:val="20"/>
          <w:szCs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28764A8E" w14:textId="56CFBA08" w:rsidR="00CF18EF" w:rsidRPr="00F566BF" w:rsidRDefault="00CF18EF" w:rsidP="00CF18EF">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064790">
        <w:rPr>
          <w:rFonts w:ascii="GHEA Grapalat" w:hAnsi="GHEA Grapalat" w:cs="Sylfaen"/>
          <w:szCs w:val="24"/>
        </w:rPr>
        <w:t xml:space="preserve">`  </w:t>
      </w:r>
      <w:r>
        <w:rPr>
          <w:rFonts w:ascii="GHEA Grapalat" w:hAnsi="GHEA Grapalat" w:cs="Sylfaen"/>
          <w:b/>
          <w:szCs w:val="24"/>
          <w:lang w:val="hy-AM"/>
        </w:rPr>
        <w:t>202</w:t>
      </w:r>
      <w:r w:rsidR="00DF71BE">
        <w:rPr>
          <w:rFonts w:ascii="GHEA Grapalat" w:hAnsi="GHEA Grapalat" w:cs="Sylfaen"/>
          <w:b/>
          <w:szCs w:val="24"/>
          <w:lang w:val="hy-AM"/>
        </w:rPr>
        <w:t>6</w:t>
      </w:r>
      <w:r>
        <w:rPr>
          <w:rFonts w:ascii="GHEA Grapalat" w:hAnsi="GHEA Grapalat" w:cs="Sylfaen"/>
          <w:b/>
          <w:szCs w:val="24"/>
          <w:lang w:val="hy-AM"/>
        </w:rPr>
        <w:t xml:space="preserve"> թվականի </w:t>
      </w:r>
      <w:r w:rsidR="00101DF1">
        <w:rPr>
          <w:rFonts w:ascii="GHEA Grapalat" w:hAnsi="GHEA Grapalat" w:cs="Sylfaen"/>
          <w:b/>
          <w:szCs w:val="24"/>
          <w:lang w:val="hy-AM"/>
        </w:rPr>
        <w:t>հունվարի  26</w:t>
      </w:r>
      <w:r w:rsidRPr="0079652F">
        <w:rPr>
          <w:rFonts w:ascii="GHEA Grapalat" w:hAnsi="GHEA Grapalat" w:cs="Sylfaen"/>
          <w:b/>
          <w:szCs w:val="24"/>
          <w:lang w:val="hy-AM"/>
        </w:rPr>
        <w:t>-ին</w:t>
      </w:r>
      <w:r>
        <w:rPr>
          <w:rFonts w:ascii="GHEA Grapalat" w:hAnsi="GHEA Grapalat" w:cs="Sylfaen"/>
          <w:b/>
          <w:szCs w:val="24"/>
          <w:lang w:val="hy-AM"/>
        </w:rPr>
        <w:t>,</w:t>
      </w:r>
      <w:r w:rsidRPr="00064790">
        <w:rPr>
          <w:rFonts w:ascii="GHEA Grapalat" w:hAnsi="GHEA Grapalat" w:cs="Sylfaen"/>
          <w:b/>
          <w:szCs w:val="24"/>
          <w:lang w:val="hy-AM"/>
        </w:rPr>
        <w:t xml:space="preserve"> ժամը </w:t>
      </w:r>
      <w:r>
        <w:rPr>
          <w:rFonts w:ascii="GHEA Grapalat" w:hAnsi="GHEA Grapalat" w:cs="Sylfaen"/>
          <w:b/>
          <w:szCs w:val="24"/>
          <w:lang w:val="hy-AM"/>
        </w:rPr>
        <w:br/>
      </w:r>
      <w:r w:rsidR="008637C9">
        <w:rPr>
          <w:rFonts w:ascii="GHEA Grapalat" w:hAnsi="GHEA Grapalat" w:cs="Sylfaen"/>
          <w:b/>
          <w:szCs w:val="24"/>
          <w:lang w:val="hy-AM"/>
        </w:rPr>
        <w:t>9:00</w:t>
      </w:r>
      <w:r w:rsidRPr="00064790">
        <w:rPr>
          <w:rFonts w:ascii="GHEA Grapalat" w:hAnsi="GHEA Grapalat" w:cs="Sylfaen"/>
          <w:b/>
          <w:szCs w:val="24"/>
          <w:lang w:val="hy-AM"/>
        </w:rPr>
        <w:t>-</w:t>
      </w:r>
      <w:r w:rsidRPr="00064790">
        <w:rPr>
          <w:rFonts w:ascii="GHEA Grapalat" w:hAnsi="GHEA Grapalat" w:cs="Sylfaen"/>
          <w:b/>
          <w:szCs w:val="24"/>
          <w:lang w:val="en-US"/>
        </w:rPr>
        <w:t>ի</w:t>
      </w:r>
      <w:r w:rsidRPr="00064790">
        <w:rPr>
          <w:rFonts w:ascii="GHEA Grapalat" w:hAnsi="GHEA Grapalat" w:cs="Sylfaen"/>
          <w:b/>
          <w:szCs w:val="24"/>
          <w:lang w:val="ru-RU"/>
        </w:rPr>
        <w:t>ն։</w:t>
      </w:r>
      <w:r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proofErr w:type="gram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proofErr w:type="gramEnd"/>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w:t>
      </w:r>
      <w:proofErr w:type="gramStart"/>
      <w:r w:rsidR="00B5713B" w:rsidRPr="00F566BF">
        <w:rPr>
          <w:rFonts w:ascii="GHEA Grapalat" w:hAnsi="GHEA Grapalat" w:cs="Sylfaen"/>
          <w:sz w:val="20"/>
          <w:lang w:val="hy-AM"/>
        </w:rPr>
        <w:t xml:space="preserve">բացառությամբ </w:t>
      </w:r>
      <w:r w:rsidR="00270AF6" w:rsidRPr="00F566BF">
        <w:rPr>
          <w:rFonts w:ascii="GHEA Grapalat" w:hAnsi="GHEA Grapalat" w:cs="Sylfaen"/>
          <w:sz w:val="20"/>
          <w:lang w:val="hy-AM"/>
        </w:rPr>
        <w:t xml:space="preserve"> սույն</w:t>
      </w:r>
      <w:proofErr w:type="gramEnd"/>
      <w:r w:rsidR="00270AF6" w:rsidRPr="00F566BF">
        <w:rPr>
          <w:rFonts w:ascii="GHEA Grapalat" w:hAnsi="GHEA Grapalat" w:cs="Sylfaen"/>
          <w:sz w:val="20"/>
          <w:lang w:val="hy-AM"/>
        </w:rPr>
        <w:t xml:space="preserve">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43994BF3" w14:textId="77777777" w:rsidR="00CF18EF" w:rsidRDefault="00FD2748" w:rsidP="00CF18E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Եթե</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առաջարկվող</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գները</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ներկայացված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երկու</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կամ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ավելի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արժույթներով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ապա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դրանք</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համեմատվում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Հայաստանի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Հանրապետության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դրամով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Կենտրոնական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բանկի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կողմից</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հայտերի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բացման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օրվա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սահմանված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փոխարժեքով։</w:t>
      </w:r>
      <w:r w:rsidR="00CF18EF" w:rsidRPr="00CF18EF">
        <w:rPr>
          <w:rFonts w:ascii="GHEA Grapalat" w:hAnsi="GHEA Grapalat" w:cs="Sylfaen"/>
          <w:i w:val="0"/>
          <w:szCs w:val="24"/>
          <w:lang w:val="af-ZA"/>
        </w:rPr>
        <w:t xml:space="preserve"> </w:t>
      </w:r>
    </w:p>
    <w:p w14:paraId="12E71D29" w14:textId="65D55135" w:rsidR="009B6D58" w:rsidRPr="00F566BF" w:rsidRDefault="00FD2748" w:rsidP="00CF18EF">
      <w:pPr>
        <w:pStyle w:val="BodyTextIndent"/>
        <w:spacing w:line="240" w:lineRule="auto"/>
        <w:ind w:firstLine="567"/>
        <w:rPr>
          <w:rFonts w:ascii="GHEA Grapalat" w:hAnsi="GHEA Grapalat" w:cs="Sylfaen"/>
          <w:szCs w:val="24"/>
          <w:lang w:val="af-ZA"/>
        </w:rPr>
      </w:pPr>
      <w:r w:rsidRPr="00C33DB6">
        <w:rPr>
          <w:rFonts w:ascii="GHEA Grapalat" w:hAnsi="GHEA Grapalat"/>
          <w:i w:val="0"/>
          <w:iCs/>
          <w:lang w:val="af-ZA" w:eastAsia="x-none"/>
        </w:rPr>
        <w:t>8</w:t>
      </w:r>
      <w:r w:rsidR="00633389" w:rsidRPr="00C33DB6">
        <w:rPr>
          <w:rFonts w:ascii="GHEA Grapalat" w:hAnsi="GHEA Grapalat"/>
          <w:i w:val="0"/>
          <w:iCs/>
          <w:lang w:val="af-ZA" w:eastAsia="x-none"/>
        </w:rPr>
        <w:t>.</w:t>
      </w:r>
      <w:r w:rsidR="00DA10D3" w:rsidRPr="00C33DB6">
        <w:rPr>
          <w:rFonts w:ascii="GHEA Grapalat" w:hAnsi="GHEA Grapalat"/>
          <w:i w:val="0"/>
          <w:iCs/>
          <w:lang w:val="hy-AM" w:eastAsia="x-none"/>
        </w:rPr>
        <w:t>6</w:t>
      </w:r>
      <w:r w:rsidR="00D7435F" w:rsidRPr="00C33DB6">
        <w:rPr>
          <w:rFonts w:ascii="GHEA Grapalat" w:hAnsi="GHEA Grapalat"/>
          <w:i w:val="0"/>
          <w:iCs/>
          <w:lang w:val="af-ZA" w:eastAsia="x-none"/>
        </w:rPr>
        <w:t xml:space="preserve"> </w:t>
      </w:r>
      <w:r w:rsidR="00973FB1" w:rsidRPr="00C33DB6">
        <w:rPr>
          <w:rFonts w:ascii="GHEA Grapalat" w:hAnsi="GHEA Grapalat"/>
          <w:i w:val="0"/>
          <w:iCs/>
          <w:lang w:val="af-ZA" w:eastAsia="x-none"/>
        </w:rPr>
        <w:t>Հ</w:t>
      </w:r>
      <w:r w:rsidR="00973FB1" w:rsidRPr="00C33DB6">
        <w:rPr>
          <w:rFonts w:ascii="GHEA Grapalat" w:hAnsi="GHEA Grapalat" w:cs="Sylfaen"/>
          <w:i w:val="0"/>
          <w:iCs/>
          <w:szCs w:val="24"/>
          <w:lang w:val="ru-RU"/>
        </w:rPr>
        <w:t>անձնաժողովը</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հրավերի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պահանջների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նկատմամբ</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բավարար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գնահատված</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հայտեր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ներկայացրած</w:t>
      </w:r>
      <w:r w:rsidR="00973FB1" w:rsidRPr="00CF18EF">
        <w:rPr>
          <w:rFonts w:ascii="GHEA Grapalat" w:hAnsi="GHEA Grapalat" w:cs="Sylfaen"/>
          <w:i w:val="0"/>
          <w:iCs/>
          <w:szCs w:val="24"/>
          <w:lang w:val="af-ZA"/>
        </w:rPr>
        <w:t xml:space="preserve"> </w:t>
      </w:r>
      <w:r w:rsidRPr="00CF18EF">
        <w:rPr>
          <w:rFonts w:ascii="GHEA Grapalat" w:hAnsi="GHEA Grapalat" w:cs="Sylfaen"/>
          <w:i w:val="0"/>
          <w:iCs/>
          <w:szCs w:val="24"/>
        </w:rPr>
        <w:t>մ</w:t>
      </w:r>
      <w:r w:rsidR="00973FB1" w:rsidRPr="00CF18EF">
        <w:rPr>
          <w:rFonts w:ascii="GHEA Grapalat" w:hAnsi="GHEA Grapalat" w:cs="Sylfaen"/>
          <w:i w:val="0"/>
          <w:iCs/>
          <w:szCs w:val="24"/>
          <w:lang w:val="ru-RU"/>
        </w:rPr>
        <w:t>ասնակիցներից</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որոշում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և</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հայտարարում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է</w:t>
      </w:r>
      <w:r w:rsidR="00973FB1" w:rsidRPr="00CF18EF">
        <w:rPr>
          <w:rFonts w:ascii="GHEA Grapalat" w:hAnsi="GHEA Grapalat" w:cs="Sylfaen"/>
          <w:i w:val="0"/>
          <w:iCs/>
          <w:szCs w:val="24"/>
          <w:lang w:val="af-ZA"/>
        </w:rPr>
        <w:t xml:space="preserve"> </w:t>
      </w:r>
      <w:r w:rsidR="00D32414" w:rsidRPr="00CF18EF">
        <w:rPr>
          <w:rFonts w:ascii="GHEA Grapalat" w:hAnsi="GHEA Grapalat" w:cs="Sylfaen"/>
          <w:i w:val="0"/>
          <w:iCs/>
          <w:szCs w:val="24"/>
          <w:lang w:val="hy-AM"/>
        </w:rPr>
        <w:t>ընտրված</w:t>
      </w:r>
      <w:r w:rsidR="00D32414" w:rsidRPr="00CF18EF">
        <w:rPr>
          <w:rFonts w:ascii="GHEA Grapalat" w:hAnsi="GHEA Grapalat" w:cs="Sylfaen"/>
          <w:i w:val="0"/>
          <w:iCs/>
          <w:szCs w:val="24"/>
          <w:lang w:val="af-ZA"/>
        </w:rPr>
        <w:t xml:space="preserve"> </w:t>
      </w:r>
      <w:r w:rsidR="001B4854" w:rsidRPr="00CF18EF">
        <w:rPr>
          <w:rFonts w:ascii="GHEA Grapalat" w:hAnsi="GHEA Grapalat" w:cs="Sylfaen"/>
          <w:i w:val="0"/>
          <w:iCs/>
          <w:szCs w:val="24"/>
          <w:lang w:val="hy-AM"/>
        </w:rPr>
        <w:t xml:space="preserve">և </w:t>
      </w:r>
      <w:r w:rsidR="0043390C" w:rsidRPr="00CF18EF">
        <w:rPr>
          <w:rFonts w:ascii="GHEA Grapalat" w:hAnsi="GHEA Grapalat" w:cs="Sylfaen"/>
          <w:i w:val="0"/>
          <w:iCs/>
          <w:szCs w:val="24"/>
          <w:lang w:val="hy-AM"/>
        </w:rPr>
        <w:t xml:space="preserve">այդպիսին չճանաչված </w:t>
      </w:r>
      <w:r w:rsidR="00973FB1" w:rsidRPr="00CF18EF">
        <w:rPr>
          <w:rFonts w:ascii="GHEA Grapalat" w:hAnsi="GHEA Grapalat" w:cs="Sylfaen"/>
          <w:i w:val="0"/>
          <w:iCs/>
          <w:szCs w:val="24"/>
          <w:lang w:val="ru-RU"/>
        </w:rPr>
        <w:t>մասնակիցներին</w:t>
      </w:r>
      <w:r w:rsidR="00973FB1" w:rsidRPr="00CF18EF">
        <w:rPr>
          <w:rFonts w:ascii="GHEA Grapalat" w:hAnsi="GHEA Grapalat" w:cs="Sylfaen"/>
          <w:i w:val="0"/>
          <w:iCs/>
          <w:szCs w:val="24"/>
          <w:lang w:val="af-ZA"/>
        </w:rPr>
        <w:t>:</w:t>
      </w:r>
      <w:r w:rsidR="00D32414"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Առաջարկված</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նվազագույն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գների</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հավասարության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դեպքում</w:t>
      </w:r>
      <w:r w:rsidR="009B6D58" w:rsidRPr="00F566BF">
        <w:rPr>
          <w:rFonts w:ascii="GHEA Grapalat" w:hAnsi="GHEA Grapalat" w:cs="Sylfaen"/>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1619CDF9" w14:textId="77777777" w:rsidR="003B509C" w:rsidRDefault="003B509C" w:rsidP="003B509C">
      <w:pPr>
        <w:pStyle w:val="norm"/>
        <w:spacing w:line="240" w:lineRule="auto"/>
        <w:rPr>
          <w:rFonts w:ascii="GHEA Grapalat" w:hAnsi="GHEA Grapalat"/>
          <w:sz w:val="20"/>
          <w:lang w:val="af-ZA" w:eastAsia="x-none"/>
        </w:rPr>
      </w:pPr>
      <w:r w:rsidRPr="00EB64FD">
        <w:rPr>
          <w:rFonts w:ascii="GHEA Grapalat" w:hAnsi="GHEA Grapalat"/>
          <w:sz w:val="20"/>
          <w:lang w:val="af-ZA" w:eastAsia="x-none"/>
        </w:rPr>
        <w:t xml:space="preserve">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 </w:t>
      </w:r>
    </w:p>
    <w:p w14:paraId="76FF7E6E" w14:textId="77777777" w:rsidR="003B509C" w:rsidRDefault="003B509C" w:rsidP="003B509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EB64FD">
        <w:rPr>
          <w:rFonts w:ascii="GHEA Grapalat" w:hAnsi="GHEA Grapalat" w:cs="Sylfaen"/>
          <w:sz w:val="20"/>
          <w:szCs w:val="24"/>
          <w:lang w:val="hy-AM"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42A22BE9" w14:textId="77777777" w:rsidR="003B509C" w:rsidRPr="00EB64FD" w:rsidRDefault="003B509C" w:rsidP="003B509C">
      <w:pPr>
        <w:pStyle w:val="norm"/>
        <w:spacing w:line="240" w:lineRule="auto"/>
        <w:rPr>
          <w:rFonts w:ascii="GHEA Grapalat" w:hAnsi="GHEA Grapalat" w:cs="Sylfaen"/>
          <w:sz w:val="20"/>
          <w:szCs w:val="24"/>
          <w:lang w:val="es-ES" w:eastAsia="en-US"/>
        </w:rPr>
      </w:pPr>
      <w:r w:rsidRPr="00EB64FD">
        <w:rPr>
          <w:rFonts w:ascii="GHEA Grapalat" w:hAnsi="GHEA Grapalat" w:cs="Sylfaen"/>
          <w:sz w:val="20"/>
          <w:szCs w:val="24"/>
          <w:lang w:val="es-ES" w:eastAsia="en-US"/>
        </w:rPr>
        <w:t xml:space="preserve">8.9.1 </w:t>
      </w:r>
      <w:proofErr w:type="spellStart"/>
      <w:r w:rsidRPr="00EB64FD">
        <w:rPr>
          <w:rFonts w:ascii="GHEA Grapalat" w:hAnsi="GHEA Grapalat" w:cs="Sylfaen"/>
          <w:sz w:val="20"/>
          <w:szCs w:val="24"/>
          <w:lang w:val="es-ES" w:eastAsia="en-US"/>
        </w:rPr>
        <w:t>Այն</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դեպքում</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երբ</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մինչև</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պայմանագիրը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պատվիրատուի</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կողմից</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կնքվելը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պարզվում</w:t>
      </w:r>
      <w:proofErr w:type="spellEnd"/>
      <w:r w:rsidRPr="00EB64FD">
        <w:rPr>
          <w:rFonts w:ascii="GHEA Grapalat" w:hAnsi="GHEA Grapalat" w:cs="Sylfaen"/>
          <w:sz w:val="20"/>
          <w:szCs w:val="24"/>
          <w:lang w:val="es-ES" w:eastAsia="en-US"/>
        </w:rPr>
        <w:t xml:space="preserve"> է, </w:t>
      </w:r>
      <w:proofErr w:type="spellStart"/>
      <w:r w:rsidRPr="00EB64FD">
        <w:rPr>
          <w:rFonts w:ascii="GHEA Grapalat" w:hAnsi="GHEA Grapalat" w:cs="Sylfaen"/>
          <w:sz w:val="20"/>
          <w:szCs w:val="24"/>
          <w:lang w:val="es-ES" w:eastAsia="en-US"/>
        </w:rPr>
        <w:t>որ</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մասնակիցը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ներառված</w:t>
      </w:r>
      <w:proofErr w:type="spellEnd"/>
      <w:r w:rsidRPr="00EB64FD">
        <w:rPr>
          <w:rFonts w:ascii="GHEA Grapalat" w:hAnsi="GHEA Grapalat" w:cs="Sylfaen"/>
          <w:sz w:val="20"/>
          <w:szCs w:val="24"/>
          <w:lang w:val="es-ES" w:eastAsia="en-US"/>
        </w:rPr>
        <w:t xml:space="preserve"> է ՀՀ </w:t>
      </w:r>
      <w:proofErr w:type="spellStart"/>
      <w:r w:rsidRPr="00EB64FD">
        <w:rPr>
          <w:rFonts w:ascii="GHEA Grapalat" w:hAnsi="GHEA Grapalat" w:cs="Sylfaen"/>
          <w:sz w:val="20"/>
          <w:szCs w:val="24"/>
          <w:lang w:val="es-ES" w:eastAsia="en-US"/>
        </w:rPr>
        <w:t>կառավարության</w:t>
      </w:r>
      <w:proofErr w:type="spellEnd"/>
      <w:r w:rsidRPr="00EB64FD">
        <w:rPr>
          <w:rFonts w:ascii="GHEA Grapalat" w:hAnsi="GHEA Grapalat" w:cs="Sylfaen"/>
          <w:sz w:val="20"/>
          <w:szCs w:val="24"/>
          <w:lang w:val="es-ES" w:eastAsia="en-US"/>
        </w:rPr>
        <w:t xml:space="preserve"> 20.06.2025թ. N 817-Ա </w:t>
      </w:r>
      <w:proofErr w:type="spellStart"/>
      <w:r w:rsidRPr="00EB64FD">
        <w:rPr>
          <w:rFonts w:ascii="GHEA Grapalat" w:hAnsi="GHEA Grapalat" w:cs="Sylfaen"/>
          <w:sz w:val="20"/>
          <w:szCs w:val="24"/>
          <w:lang w:val="es-ES" w:eastAsia="en-US"/>
        </w:rPr>
        <w:t>որոշման</w:t>
      </w:r>
      <w:proofErr w:type="spellEnd"/>
      <w:r w:rsidRPr="00EB64FD">
        <w:rPr>
          <w:rFonts w:ascii="GHEA Grapalat" w:hAnsi="GHEA Grapalat" w:cs="Sylfaen"/>
          <w:sz w:val="20"/>
          <w:szCs w:val="24"/>
          <w:lang w:val="es-ES" w:eastAsia="en-US"/>
        </w:rPr>
        <w:t xml:space="preserve"> 2-րդ </w:t>
      </w:r>
      <w:proofErr w:type="spellStart"/>
      <w:r w:rsidRPr="00EB64FD">
        <w:rPr>
          <w:rFonts w:ascii="GHEA Grapalat" w:hAnsi="GHEA Grapalat" w:cs="Sylfaen"/>
          <w:sz w:val="20"/>
          <w:szCs w:val="24"/>
          <w:lang w:val="es-ES" w:eastAsia="en-US"/>
        </w:rPr>
        <w:t>կետի</w:t>
      </w:r>
      <w:proofErr w:type="spellEnd"/>
      <w:r w:rsidRPr="00EB64FD">
        <w:rPr>
          <w:rFonts w:ascii="GHEA Grapalat" w:hAnsi="GHEA Grapalat" w:cs="Sylfaen"/>
          <w:sz w:val="20"/>
          <w:szCs w:val="24"/>
          <w:lang w:val="es-ES" w:eastAsia="en-US"/>
        </w:rPr>
        <w:t xml:space="preserve"> 2-րդ </w:t>
      </w:r>
      <w:proofErr w:type="spellStart"/>
      <w:r w:rsidRPr="00EB64FD">
        <w:rPr>
          <w:rFonts w:ascii="GHEA Grapalat" w:hAnsi="GHEA Grapalat" w:cs="Sylfaen"/>
          <w:sz w:val="20"/>
          <w:szCs w:val="24"/>
          <w:lang w:val="es-ES" w:eastAsia="en-US"/>
        </w:rPr>
        <w:t>ենթակետով</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նախատեսված</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ցուցակում</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ապա</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մասնակցի</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հայտը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մերժվում</w:t>
      </w:r>
      <w:proofErr w:type="spellEnd"/>
      <w:r w:rsidRPr="00EB64FD">
        <w:rPr>
          <w:rFonts w:ascii="GHEA Grapalat" w:hAnsi="GHEA Grapalat" w:cs="Sylfaen"/>
          <w:sz w:val="20"/>
          <w:szCs w:val="24"/>
          <w:lang w:val="es-ES" w:eastAsia="en-US"/>
        </w:rPr>
        <w:t xml:space="preserve"> է:</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r w:rsidR="001820DF" w:rsidRPr="00DC0D0F">
        <w:rPr>
          <w:rFonts w:ascii="GHEA Grapalat" w:hAnsi="GHEA Grapalat" w:cs="Sylfaen"/>
          <w:sz w:val="20"/>
          <w:lang w:val="ru-RU"/>
        </w:rPr>
        <w:t>որոշումը</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ստանալու</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հաջորդող</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հինգ</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աշխատանքային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ընթացքում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lastRenderedPageBreak/>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1FB108B6" w14:textId="77777777" w:rsidR="003B509C" w:rsidRDefault="009A6B5D" w:rsidP="009A6B5D">
      <w:pPr>
        <w:ind w:firstLine="567"/>
        <w:jc w:val="both"/>
        <w:rPr>
          <w:rFonts w:ascii="GHEA Grapalat" w:hAnsi="GHEA Grapalat" w:cs="Sylfaen"/>
          <w:sz w:val="20"/>
          <w:lang w:val="hy-AM"/>
        </w:rPr>
      </w:pPr>
      <w:r w:rsidRPr="0008536B">
        <w:rPr>
          <w:rFonts w:ascii="GHEA Grapalat" w:hAnsi="GHEA Grapalat" w:cs="Sylfaen"/>
          <w:sz w:val="20"/>
          <w:lang w:val="hy-AM"/>
        </w:rPr>
        <w:t xml:space="preserve">Ընդ որում </w:t>
      </w:r>
    </w:p>
    <w:p w14:paraId="65A7E76F" w14:textId="77777777" w:rsidR="003B509C" w:rsidRPr="003833BE" w:rsidRDefault="003B509C" w:rsidP="003B509C">
      <w:pPr>
        <w:pStyle w:val="ListParagraph"/>
        <w:shd w:val="clear" w:color="auto" w:fill="FFFFFF"/>
        <w:ind w:left="375"/>
        <w:jc w:val="both"/>
        <w:rPr>
          <w:rFonts w:ascii="GHEA Grapalat" w:hAnsi="GHEA Grapalat" w:cs="Sylfaen"/>
          <w:sz w:val="20"/>
          <w:lang w:val="hy-AM" w:eastAsia="en-US"/>
        </w:rPr>
      </w:pPr>
      <w:r w:rsidRPr="003833BE">
        <w:rPr>
          <w:rFonts w:ascii="GHEA Grapalat" w:hAnsi="GHEA Grapalat" w:cs="Sylfaen"/>
          <w:sz w:val="20"/>
          <w:lang w:val="hy-AM" w:eastAsia="en-US"/>
        </w:rPr>
        <w:t>-եթե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p>
    <w:p w14:paraId="75668BCD" w14:textId="77777777" w:rsidR="003B509C" w:rsidRPr="009E1D1C" w:rsidRDefault="003B509C" w:rsidP="003B509C">
      <w:pPr>
        <w:pStyle w:val="ListParagraph"/>
        <w:shd w:val="clear" w:color="auto" w:fill="FFFFFF"/>
        <w:ind w:left="375"/>
        <w:jc w:val="both"/>
        <w:rPr>
          <w:rFonts w:ascii="GHEA Grapalat" w:hAnsi="GHEA Grapalat" w:cs="Sylfaen"/>
          <w:sz w:val="20"/>
          <w:lang w:val="af-ZA"/>
        </w:rPr>
      </w:pPr>
      <w:r w:rsidRPr="003833BE">
        <w:rPr>
          <w:rFonts w:ascii="GHEA Grapalat" w:hAnsi="GHEA Grapalat" w:cs="Sylfaen"/>
          <w:sz w:val="20"/>
          <w:lang w:val="hy-AM" w:eastAsia="en-US"/>
        </w:rPr>
        <w:t>- սույն հրավերի  1-ին մասի 8.9.1  կետով նախատեսված հանգամանքը չի համարվում գնման գործընթացի շրջանակում ստանձնված պարտավորության խախտում:</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lastRenderedPageBreak/>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86226B">
        <w:rPr>
          <w:rFonts w:ascii="GHEA Grapalat" w:hAnsi="GHEA Grapalat" w:cs="Sylfaen"/>
        </w:rPr>
        <w:t>Հայտերի</w:t>
      </w:r>
      <w:r w:rsidR="00571F29" w:rsidRPr="0086226B">
        <w:rPr>
          <w:rFonts w:ascii="GHEA Grapalat" w:hAnsi="GHEA Grapalat" w:cs="Arial"/>
        </w:rPr>
        <w:t xml:space="preserve"> </w:t>
      </w:r>
      <w:r w:rsidR="00571F29" w:rsidRPr="0086226B">
        <w:rPr>
          <w:rFonts w:ascii="GHEA Grapalat" w:hAnsi="GHEA Grapalat" w:cs="Sylfaen"/>
        </w:rPr>
        <w:t>գնահատումը</w:t>
      </w:r>
      <w:r w:rsidR="00571F29" w:rsidRPr="0086226B">
        <w:rPr>
          <w:rFonts w:ascii="GHEA Grapalat" w:hAnsi="GHEA Grapalat" w:cs="Arial"/>
        </w:rPr>
        <w:t xml:space="preserve"> </w:t>
      </w:r>
      <w:r w:rsidR="00571F29" w:rsidRPr="0086226B">
        <w:rPr>
          <w:rFonts w:ascii="GHEA Grapalat" w:hAnsi="GHEA Grapalat" w:cs="Sylfaen"/>
        </w:rPr>
        <w:t>և</w:t>
      </w:r>
      <w:r w:rsidR="00571F29" w:rsidRPr="0086226B">
        <w:rPr>
          <w:rFonts w:ascii="GHEA Grapalat" w:hAnsi="GHEA Grapalat" w:cs="Arial"/>
        </w:rPr>
        <w:t xml:space="preserve"> </w:t>
      </w:r>
      <w:r w:rsidR="00571F29" w:rsidRPr="0086226B">
        <w:rPr>
          <w:rFonts w:ascii="GHEA Grapalat" w:hAnsi="GHEA Grapalat" w:cs="Sylfaen"/>
        </w:rPr>
        <w:t>ընտրված մասնակցի որոշումն</w:t>
      </w:r>
      <w:r w:rsidR="00571F29" w:rsidRPr="0086226B">
        <w:rPr>
          <w:rFonts w:ascii="GHEA Grapalat" w:hAnsi="GHEA Grapalat" w:cs="Arial"/>
        </w:rPr>
        <w:t xml:space="preserve"> </w:t>
      </w:r>
      <w:r w:rsidR="00571F29" w:rsidRPr="0086226B">
        <w:rPr>
          <w:rFonts w:ascii="GHEA Grapalat" w:hAnsi="GHEA Grapalat" w:cs="Sylfaen"/>
        </w:rPr>
        <w:t>իրականացվում</w:t>
      </w:r>
      <w:r w:rsidR="00571F29" w:rsidRPr="0086226B">
        <w:rPr>
          <w:rFonts w:ascii="GHEA Grapalat" w:hAnsi="GHEA Grapalat" w:cs="Arial"/>
        </w:rPr>
        <w:t xml:space="preserve"> </w:t>
      </w:r>
      <w:r w:rsidR="00571F29" w:rsidRPr="0086226B">
        <w:rPr>
          <w:rFonts w:ascii="GHEA Grapalat" w:hAnsi="GHEA Grapalat" w:cs="Sylfaen"/>
        </w:rPr>
        <w:t>է</w:t>
      </w:r>
      <w:r w:rsidR="00571F29" w:rsidRPr="0086226B">
        <w:rPr>
          <w:rFonts w:ascii="GHEA Grapalat" w:hAnsi="GHEA Grapalat" w:cs="Arial"/>
        </w:rPr>
        <w:t xml:space="preserve"> </w:t>
      </w:r>
      <w:r w:rsidR="00571F29" w:rsidRPr="0086226B">
        <w:rPr>
          <w:rFonts w:ascii="GHEA Grapalat" w:hAnsi="GHEA Grapalat" w:cs="Sylfaen"/>
        </w:rPr>
        <w:t>ըստ</w:t>
      </w:r>
      <w:r w:rsidR="00571F29" w:rsidRPr="0086226B">
        <w:rPr>
          <w:rFonts w:ascii="GHEA Grapalat" w:hAnsi="GHEA Grapalat" w:cs="Arial"/>
        </w:rPr>
        <w:t xml:space="preserve"> </w:t>
      </w:r>
      <w:r w:rsidR="00571F29" w:rsidRPr="0086226B">
        <w:rPr>
          <w:rFonts w:ascii="GHEA Grapalat" w:hAnsi="GHEA Grapalat" w:cs="Sylfaen"/>
        </w:rPr>
        <w:t>առանձին</w:t>
      </w:r>
      <w:r w:rsidR="00571F29" w:rsidRPr="0086226B">
        <w:rPr>
          <w:rFonts w:ascii="GHEA Grapalat" w:hAnsi="GHEA Grapalat" w:cs="Arial"/>
        </w:rPr>
        <w:t xml:space="preserve"> </w:t>
      </w:r>
      <w:r w:rsidR="00EC2C0F" w:rsidRPr="0086226B">
        <w:rPr>
          <w:rFonts w:ascii="GHEA Grapalat" w:hAnsi="GHEA Grapalat" w:cs="Sylfaen"/>
        </w:rPr>
        <w:t>չափաբաժիններ</w:t>
      </w:r>
      <w:r w:rsidR="00954C1B" w:rsidRPr="0086226B">
        <w:rPr>
          <w:rFonts w:ascii="GHEA Grapalat" w:hAnsi="GHEA Grapalat" w:cs="Sylfaen"/>
        </w:rPr>
        <w:t>ի</w:t>
      </w:r>
      <w:r w:rsidR="00954C1B" w:rsidRPr="0086226B">
        <w:rPr>
          <w:rFonts w:ascii="GHEA Grapalat" w:hAnsi="GHEA Grapalat" w:cs="Sylfaen"/>
          <w:lang w:val="hy-AM"/>
        </w:rPr>
        <w:t>:</w:t>
      </w:r>
      <w:r w:rsidR="00954C1B" w:rsidRPr="0086226B">
        <w:rPr>
          <w:rStyle w:val="FootnoteReference"/>
          <w:rFonts w:ascii="GHEA Grapalat" w:hAnsi="GHEA Grapalat" w:cs="Sylfaen"/>
          <w:lang w:val="hy-AM"/>
        </w:rPr>
        <w:footnoteReference w:id="3"/>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24494C8"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r w:rsidR="00081FAF">
        <w:rPr>
          <w:rFonts w:ascii="GHEA Grapalat" w:hAnsi="GHEA Grapalat" w:cs="Sylfaen"/>
          <w:lang w:val="es-ES"/>
        </w:rPr>
        <w:t>10</w:t>
      </w:r>
      <w:proofErr w:type="gram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lastRenderedPageBreak/>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26240D6"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5D0C5B4A"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86226B" w:rsidRPr="0086226B">
        <w:rPr>
          <w:rFonts w:ascii="GHEA Grapalat" w:hAnsi="GHEA Grapalat" w:cs="Sylfaen"/>
          <w:b/>
          <w:bCs/>
          <w:color w:val="FF0000"/>
          <w:sz w:val="28"/>
          <w:szCs w:val="36"/>
          <w:lang w:val="af-ZA"/>
        </w:rPr>
        <w:t>1</w:t>
      </w:r>
      <w:r w:rsidR="00722393">
        <w:rPr>
          <w:rFonts w:ascii="GHEA Grapalat" w:hAnsi="GHEA Grapalat" w:cs="Sylfaen"/>
          <w:b/>
          <w:bCs/>
          <w:color w:val="FF0000"/>
          <w:sz w:val="28"/>
          <w:szCs w:val="36"/>
          <w:lang w:val="af-ZA"/>
        </w:rPr>
        <w:t>0</w:t>
      </w:r>
      <w:r w:rsidR="00360820">
        <w:rPr>
          <w:rFonts w:ascii="GHEA Grapalat" w:hAnsi="GHEA Grapalat" w:cs="Sylfaen"/>
          <w:b/>
          <w:bCs/>
          <w:color w:val="FF0000"/>
          <w:sz w:val="28"/>
          <w:szCs w:val="36"/>
          <w:lang w:val="af-ZA"/>
        </w:rPr>
        <w:t xml:space="preserve"> /</w:t>
      </w:r>
      <w:r w:rsidR="00360820">
        <w:rPr>
          <w:rFonts w:ascii="GHEA Grapalat" w:hAnsi="GHEA Grapalat" w:cs="Sylfaen"/>
          <w:b/>
          <w:bCs/>
          <w:color w:val="FF0000"/>
          <w:sz w:val="28"/>
          <w:szCs w:val="36"/>
          <w:lang w:val="hy-AM"/>
        </w:rPr>
        <w:t>տաս</w:t>
      </w:r>
      <w:r w:rsidR="00722393">
        <w:rPr>
          <w:rFonts w:ascii="GHEA Grapalat" w:hAnsi="GHEA Grapalat" w:cs="Sylfaen"/>
          <w:b/>
          <w:bCs/>
          <w:color w:val="FF0000"/>
          <w:sz w:val="28"/>
          <w:szCs w:val="36"/>
          <w:lang w:val="hy-AM"/>
        </w:rPr>
        <w:t>ը</w:t>
      </w:r>
      <w:r w:rsidR="00360820">
        <w:rPr>
          <w:rFonts w:ascii="GHEA Grapalat" w:hAnsi="GHEA Grapalat" w:cs="Sylfaen"/>
          <w:b/>
          <w:bCs/>
          <w:color w:val="FF0000"/>
          <w:sz w:val="28"/>
          <w:szCs w:val="36"/>
          <w:lang w:val="hy-AM"/>
        </w:rPr>
        <w:t>/</w:t>
      </w:r>
      <w:r w:rsidR="001E296F">
        <w:rPr>
          <w:rFonts w:ascii="GHEA Grapalat" w:hAnsi="GHEA Grapalat" w:cs="Sylfaen"/>
          <w:b/>
          <w:bCs/>
          <w:color w:val="FF0000"/>
          <w:sz w:val="28"/>
          <w:szCs w:val="36"/>
          <w:lang w:val="af-ZA"/>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բանկային երախիքի </w:t>
      </w:r>
      <w:r w:rsidR="007862B1" w:rsidRPr="00A70EAF">
        <w:rPr>
          <w:rFonts w:ascii="GHEA Grapalat" w:hAnsi="GHEA Grapalat" w:cs="Sylfaen"/>
          <w:sz w:val="20"/>
          <w:lang w:val="hy-AM"/>
        </w:rPr>
        <w:t xml:space="preserve">(հավելված 5)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lastRenderedPageBreak/>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30A0052B"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9F6275">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proofErr w:type="gramStart"/>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roofErr w:type="gramEnd"/>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E0D2A50" w:rsidR="00096865" w:rsidRPr="00F566BF" w:rsidRDefault="008A4BAB" w:rsidP="00EF3662">
      <w:pPr>
        <w:pStyle w:val="BodyText"/>
        <w:ind w:right="-7"/>
        <w:jc w:val="center"/>
        <w:rPr>
          <w:rFonts w:ascii="GHEA Grapalat" w:hAnsi="GHEA Grapalat"/>
          <w:b/>
          <w:szCs w:val="22"/>
          <w:lang w:val="af-ZA"/>
        </w:rPr>
      </w:pPr>
      <w:proofErr w:type="gramStart"/>
      <w:r>
        <w:rPr>
          <w:rFonts w:ascii="GHEA Grapalat" w:hAnsi="GHEA Grapalat" w:cs="Sylfaen"/>
          <w:b/>
          <w:szCs w:val="22"/>
          <w:lang w:val="es-ES"/>
        </w:rPr>
        <w:t xml:space="preserve">ՀՐԱՏԱՊ </w:t>
      </w:r>
      <w:r w:rsidR="00C47209">
        <w:rPr>
          <w:rFonts w:ascii="GHEA Grapalat" w:hAnsi="GHEA Grapalat" w:cs="Sylfaen"/>
          <w:b/>
          <w:szCs w:val="22"/>
          <w:lang w:val="es-ES"/>
        </w:rPr>
        <w:t xml:space="preserve"> </w:t>
      </w:r>
      <w:r w:rsidR="00096865" w:rsidRPr="00F566BF">
        <w:rPr>
          <w:rFonts w:ascii="GHEA Grapalat" w:hAnsi="GHEA Grapalat" w:cs="Sylfaen"/>
          <w:b/>
          <w:szCs w:val="22"/>
          <w:lang w:val="es-ES"/>
        </w:rPr>
        <w:t>Բ</w:t>
      </w:r>
      <w:proofErr w:type="gramEnd"/>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Ց</w:t>
      </w:r>
      <w:r w:rsidR="00096865"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062D1FB9"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C47209" w:rsidRPr="00C47209">
        <w:rPr>
          <w:rFonts w:ascii="GHEA Grapalat" w:hAnsi="GHEA Grapalat" w:cs="Sylfaen"/>
          <w:b/>
          <w:bCs/>
          <w:sz w:val="20"/>
          <w:lang w:val="ru-RU"/>
        </w:rPr>
        <w:t>ընթացակարգին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մասնակցելու</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դիմում</w:t>
      </w:r>
      <w:r w:rsidR="00C47209" w:rsidRPr="00C47209">
        <w:rPr>
          <w:rFonts w:ascii="GHEA Grapalat" w:hAnsi="GHEA Grapalat" w:cs="Sylfaen"/>
          <w:b/>
          <w:bCs/>
          <w:sz w:val="20"/>
          <w:lang w:val="es-ES"/>
        </w:rPr>
        <w:t>-</w:t>
      </w:r>
      <w:r w:rsidR="00C47209" w:rsidRPr="00C47209">
        <w:rPr>
          <w:rFonts w:ascii="GHEA Grapalat" w:hAnsi="GHEA Grapalat" w:cs="Sylfaen"/>
          <w:b/>
          <w:bCs/>
          <w:sz w:val="20"/>
          <w:lang w:val="ru-RU"/>
        </w:rPr>
        <w:t>հայտարարություն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համաձայն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N 1-</w:t>
      </w:r>
      <w:r w:rsidR="00C47209" w:rsidRPr="00C47209">
        <w:rPr>
          <w:rFonts w:ascii="GHEA Grapalat" w:hAnsi="GHEA Grapalat" w:cs="Sylfaen"/>
          <w:b/>
          <w:bCs/>
          <w:sz w:val="20"/>
          <w:lang w:val="ru-RU"/>
        </w:rPr>
        <w:t>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Եթե</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մասնակիցը</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չի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հանդիսանում</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ՀՀ</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ռեզիդենտ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իրական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շահառուների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վերաբերյալ</w:t>
      </w:r>
      <w:r w:rsidR="00C47209" w:rsidRPr="00C47209">
        <w:rPr>
          <w:rFonts w:ascii="GHEA Grapalat" w:hAnsi="GHEA Grapalat" w:cs="Sylfaen"/>
          <w:b/>
          <w:bCs/>
          <w:sz w:val="20"/>
          <w:lang w:val="es-ES"/>
        </w:rPr>
        <w:t xml:space="preserve"> </w:t>
      </w:r>
      <w:proofErr w:type="gramStart"/>
      <w:r w:rsidR="00C47209" w:rsidRPr="00C47209">
        <w:rPr>
          <w:rFonts w:ascii="GHEA Grapalat" w:hAnsi="GHEA Grapalat" w:cs="Sylfaen"/>
          <w:b/>
          <w:bCs/>
          <w:sz w:val="20"/>
          <w:lang w:val="ru-RU"/>
        </w:rPr>
        <w:t>հայտարարագիր</w:t>
      </w:r>
      <w:r w:rsidR="00C47209" w:rsidRPr="00C47209">
        <w:rPr>
          <w:rFonts w:ascii="GHEA Grapalat" w:hAnsi="GHEA Grapalat" w:cs="Sylfaen"/>
          <w:b/>
          <w:bCs/>
          <w:sz w:val="20"/>
          <w:lang w:val="es-ES"/>
        </w:rPr>
        <w:t xml:space="preserve">  (</w:t>
      </w:r>
      <w:proofErr w:type="gramEnd"/>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1.2) </w:t>
      </w:r>
      <w:r w:rsidR="00C47209" w:rsidRPr="00C47209">
        <w:rPr>
          <w:rFonts w:ascii="GHEA Grapalat" w:hAnsi="GHEA Grapalat" w:cs="Sylfaen"/>
          <w:b/>
          <w:bCs/>
          <w:sz w:val="20"/>
          <w:lang w:val="ru-RU"/>
        </w:rPr>
        <w:t>ըստ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անհրաժեշտության</w:t>
      </w:r>
      <w:r w:rsidR="00C47209" w:rsidRPr="00C47209">
        <w:rPr>
          <w:rFonts w:ascii="GHEA Grapalat" w:hAnsi="GHEA Grapalat" w:cs="Sylfaen"/>
          <w:b/>
          <w:bCs/>
          <w:sz w:val="20"/>
          <w:lang w:val="es-ES"/>
        </w:rPr>
        <w:t xml:space="preserve"> (zip </w:t>
      </w:r>
      <w:r w:rsidR="00C47209" w:rsidRPr="00C47209">
        <w:rPr>
          <w:rFonts w:ascii="GHEA Grapalat" w:hAnsi="GHEA Grapalat" w:cs="Sylfaen"/>
          <w:b/>
          <w:bCs/>
          <w:sz w:val="20"/>
          <w:lang w:val="ru-RU"/>
        </w:rPr>
        <w:t>ֆայլ</w:t>
      </w:r>
      <w:r w:rsidR="00C47209" w:rsidRPr="00C47209">
        <w:rPr>
          <w:rFonts w:ascii="GHEA Grapalat" w:hAnsi="GHEA Grapalat" w:cs="Sylfaen"/>
          <w:b/>
          <w:bCs/>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4"/>
      </w:r>
    </w:p>
    <w:p w14:paraId="19C71F01" w14:textId="54C049DA" w:rsidR="006505D2" w:rsidRDefault="002C4DBF" w:rsidP="006A26BE">
      <w:pPr>
        <w:ind w:firstLine="567"/>
        <w:jc w:val="both"/>
        <w:rPr>
          <w:rFonts w:ascii="GHEA Grapalat" w:hAnsi="GHEA Grapalat" w:cs="Sylfaen"/>
          <w:sz w:val="20"/>
          <w:lang w:val="hy-AM"/>
        </w:rPr>
      </w:pPr>
      <w:r w:rsidRPr="004F02AD">
        <w:rPr>
          <w:rFonts w:ascii="GHEA Grapalat" w:hAnsi="GHEA Grapalat" w:cs="Sylfaen"/>
          <w:sz w:val="20"/>
          <w:lang w:val="af-ZA"/>
        </w:rPr>
        <w:t>2</w:t>
      </w:r>
      <w:r w:rsidR="00E968EF" w:rsidRPr="004F02AD">
        <w:rPr>
          <w:rFonts w:ascii="GHEA Grapalat" w:hAnsi="GHEA Grapalat" w:cs="Sylfaen"/>
          <w:sz w:val="20"/>
          <w:lang w:val="af-ZA"/>
        </w:rPr>
        <w:t>.</w:t>
      </w:r>
      <w:r w:rsidR="002E11D1" w:rsidRPr="004F02AD">
        <w:rPr>
          <w:rFonts w:ascii="GHEA Grapalat" w:hAnsi="GHEA Grapalat" w:cs="Sylfaen"/>
          <w:sz w:val="20"/>
          <w:lang w:val="af-ZA"/>
        </w:rPr>
        <w:t>4</w:t>
      </w:r>
    </w:p>
    <w:p w14:paraId="679CBC6A" w14:textId="5CD8B330" w:rsidR="0019138A" w:rsidRDefault="0019138A" w:rsidP="0019138A">
      <w:pPr>
        <w:ind w:firstLine="567"/>
        <w:jc w:val="both"/>
        <w:rPr>
          <w:rFonts w:ascii="GHEA Grapalat" w:hAnsi="GHEA Grapalat" w:cs="Sylfaen"/>
          <w:sz w:val="20"/>
          <w:lang w:val="es-ES"/>
        </w:rPr>
      </w:pPr>
      <w:bookmarkStart w:id="5"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548FC205" w14:textId="4B67895D" w:rsidR="0019138A" w:rsidRPr="00DC0D0F" w:rsidRDefault="001211AD" w:rsidP="0019138A">
      <w:pPr>
        <w:ind w:firstLine="567"/>
        <w:jc w:val="both"/>
        <w:rPr>
          <w:rFonts w:ascii="GHEA Grapalat" w:hAnsi="GHEA Grapalat" w:cs="Sylfaen"/>
          <w:sz w:val="20"/>
          <w:lang w:val="es-ES"/>
        </w:rPr>
      </w:pPr>
      <w:r>
        <w:rPr>
          <w:rFonts w:ascii="GHEA Grapalat" w:hAnsi="GHEA Grapalat" w:cs="Sylfaen"/>
          <w:sz w:val="20"/>
          <w:lang w:val="es-ES"/>
        </w:rPr>
        <w:t>2</w:t>
      </w:r>
      <w:r w:rsidR="0019138A" w:rsidRPr="00DC0D0F">
        <w:rPr>
          <w:rFonts w:ascii="GHEA Grapalat" w:hAnsi="GHEA Grapalat" w:cs="Sylfaen"/>
          <w:sz w:val="20"/>
          <w:lang w:val="es-ES"/>
        </w:rPr>
        <w:t xml:space="preserve">) </w:t>
      </w:r>
      <w:r>
        <w:rPr>
          <w:rFonts w:ascii="GHEA Grapalat" w:hAnsi="GHEA Grapalat" w:cs="Sylfaen"/>
          <w:sz w:val="20"/>
          <w:lang w:val="es-ES"/>
        </w:rPr>
        <w:t>2</w:t>
      </w:r>
      <w:r w:rsidR="0019138A" w:rsidRPr="00DC0D0F">
        <w:rPr>
          <w:rFonts w:ascii="GHEA Grapalat" w:hAnsi="GHEA Grapalat" w:cs="Sylfaen"/>
          <w:sz w:val="20"/>
          <w:lang w:val="es-ES"/>
        </w:rPr>
        <w:t xml:space="preserve">-րդ </w:t>
      </w:r>
      <w:proofErr w:type="spellStart"/>
      <w:r w:rsidR="0019138A" w:rsidRPr="00DC0D0F">
        <w:rPr>
          <w:rFonts w:ascii="GHEA Grapalat" w:hAnsi="GHEA Grapalat" w:cs="Sylfaen"/>
          <w:sz w:val="20"/>
          <w:lang w:val="es-ES"/>
        </w:rPr>
        <w:t>ենթակետ</w:t>
      </w:r>
      <w:r w:rsidR="0019138A">
        <w:rPr>
          <w:rFonts w:ascii="GHEA Grapalat" w:hAnsi="GHEA Grapalat" w:cs="Sylfaen"/>
          <w:sz w:val="20"/>
          <w:lang w:val="es-ES"/>
        </w:rPr>
        <w:t>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նախատեսված</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տեղեկատվությունը</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համաձայն</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հավելված</w:t>
      </w:r>
      <w:proofErr w:type="spellEnd"/>
      <w:r w:rsidR="0019138A">
        <w:rPr>
          <w:rFonts w:ascii="GHEA Grapalat" w:hAnsi="GHEA Grapalat" w:cs="Sylfaen"/>
          <w:sz w:val="20"/>
          <w:lang w:val="es-ES"/>
        </w:rPr>
        <w:t xml:space="preserve"> N 1.</w:t>
      </w:r>
      <w:r>
        <w:rPr>
          <w:rFonts w:ascii="GHEA Grapalat" w:hAnsi="GHEA Grapalat" w:cs="Sylfaen"/>
          <w:sz w:val="20"/>
          <w:lang w:val="es-ES"/>
        </w:rPr>
        <w:t>1</w:t>
      </w:r>
      <w:r w:rsidR="0019138A">
        <w:rPr>
          <w:rFonts w:ascii="GHEA Grapalat" w:hAnsi="GHEA Grapalat" w:cs="Sylfaen"/>
          <w:sz w:val="20"/>
          <w:lang w:val="es-ES"/>
        </w:rPr>
        <w:t xml:space="preserve"> ի և </w:t>
      </w:r>
      <w:proofErr w:type="spellStart"/>
      <w:r w:rsidR="0019138A">
        <w:rPr>
          <w:rFonts w:ascii="GHEA Grapalat" w:hAnsi="GHEA Grapalat" w:cs="Sylfaen"/>
          <w:sz w:val="20"/>
          <w:lang w:val="es-ES"/>
        </w:rPr>
        <w:t>դրանով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պահանջվող</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փաստաթղթերը</w:t>
      </w:r>
      <w:proofErr w:type="spellEnd"/>
      <w:r w:rsidR="0019138A">
        <w:rPr>
          <w:rFonts w:ascii="GHEA Grapalat" w:hAnsi="GHEA Grapalat" w:cs="Sylfaen"/>
          <w:sz w:val="20"/>
          <w:lang w:val="es-ES"/>
        </w:rPr>
        <w:t>,</w:t>
      </w:r>
    </w:p>
    <w:bookmarkEnd w:id="5"/>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proofErr w:type="gram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w:t>
      </w:r>
      <w:proofErr w:type="gramEnd"/>
      <w:r w:rsidR="00B2572B" w:rsidRPr="00F566BF">
        <w:rPr>
          <w:rFonts w:ascii="GHEA Grapalat" w:hAnsi="GHEA Grapalat" w:cs="Arial"/>
          <w:b/>
          <w:sz w:val="20"/>
          <w:lang w:val="es-ES"/>
        </w:rPr>
        <w:t xml:space="preserve"> 1</w:t>
      </w:r>
    </w:p>
    <w:p w14:paraId="6414FAF0" w14:textId="359635CC"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AE330B">
        <w:rPr>
          <w:rFonts w:ascii="GHEA Grapalat" w:hAnsi="GHEA Grapalat"/>
          <w:b/>
          <w:lang w:val="es-ES"/>
        </w:rPr>
        <w:t>ԵՔ-ԲՄԽԾՁԲ-</w:t>
      </w:r>
      <w:r w:rsidR="00810DF7">
        <w:rPr>
          <w:rFonts w:ascii="GHEA Grapalat" w:hAnsi="GHEA Grapalat"/>
          <w:b/>
          <w:lang w:val="es-ES"/>
        </w:rPr>
        <w:t>26/11</w:t>
      </w:r>
      <w:r w:rsidR="00DD4AA1">
        <w:rPr>
          <w:rFonts w:ascii="GHEA Grapalat" w:hAnsi="GHEA Grapalat"/>
          <w:b/>
          <w:lang w:val="es-ES"/>
        </w:rPr>
        <w:t xml:space="preserve"> </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0046308C" w:rsidR="00B2572B" w:rsidRPr="00F566BF" w:rsidRDefault="00AE330B"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Բաց</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մրցույթի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50258A5C" w:rsidR="00B2572B" w:rsidRPr="00F566BF" w:rsidRDefault="008A4BA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w:t>
      </w:r>
      <w:proofErr w:type="spellStart"/>
      <w:r w:rsidR="00AE330B">
        <w:rPr>
          <w:rFonts w:ascii="GHEA Grapalat" w:hAnsi="GHEA Grapalat" w:cs="Sylfaen"/>
          <w:color w:val="auto"/>
          <w:sz w:val="24"/>
          <w:szCs w:val="24"/>
          <w:lang w:val="es-ES"/>
        </w:rPr>
        <w:t>Բաց</w:t>
      </w:r>
      <w:proofErr w:type="spellEnd"/>
      <w:r w:rsidR="00B2572B" w:rsidRPr="00F566BF">
        <w:rPr>
          <w:rFonts w:ascii="GHEA Grapalat" w:hAnsi="GHEA Grapalat" w:cs="Sylfaen"/>
          <w:color w:val="auto"/>
          <w:sz w:val="24"/>
          <w:szCs w:val="24"/>
          <w:lang w:val="es-ES"/>
        </w:rPr>
        <w:t xml:space="preserve"> մրցույթին մասնակցելու</w:t>
      </w:r>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6E823C9A"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proofErr w:type="spellStart"/>
      <w:r w:rsidR="009A7805">
        <w:rPr>
          <w:rFonts w:ascii="GHEA Grapalat" w:hAnsi="GHEA Grapalat"/>
          <w:sz w:val="22"/>
          <w:szCs w:val="22"/>
          <w:u w:val="single"/>
          <w:lang w:val="es-ES"/>
        </w:rPr>
        <w:t>Երևանի</w:t>
      </w:r>
      <w:proofErr w:type="spellEnd"/>
      <w:r w:rsidR="009A7805">
        <w:rPr>
          <w:rFonts w:ascii="GHEA Grapalat" w:hAnsi="GHEA Grapalat"/>
          <w:sz w:val="22"/>
          <w:szCs w:val="22"/>
          <w:u w:val="single"/>
          <w:lang w:val="es-ES"/>
        </w:rPr>
        <w:t xml:space="preserve"> </w:t>
      </w:r>
      <w:proofErr w:type="spellStart"/>
      <w:r w:rsidR="009A7805">
        <w:rPr>
          <w:rFonts w:ascii="GHEA Grapalat" w:hAnsi="GHEA Grapalat"/>
          <w:sz w:val="22"/>
          <w:szCs w:val="22"/>
          <w:u w:val="single"/>
          <w:lang w:val="es-ES"/>
        </w:rPr>
        <w:t>քաղաքապետարան</w:t>
      </w:r>
      <w:proofErr w:type="spellEnd"/>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AE330B">
        <w:rPr>
          <w:rFonts w:ascii="GHEA Grapalat" w:hAnsi="GHEA Grapalat"/>
          <w:sz w:val="20"/>
          <w:szCs w:val="20"/>
          <w:lang w:val="es-ES"/>
        </w:rPr>
        <w:t>ԵՔ-ԲՄԽԾՁԲ-</w:t>
      </w:r>
      <w:r w:rsidR="00810DF7">
        <w:rPr>
          <w:rFonts w:ascii="GHEA Grapalat" w:hAnsi="GHEA Grapalat"/>
          <w:sz w:val="20"/>
          <w:szCs w:val="20"/>
          <w:lang w:val="es-ES"/>
        </w:rPr>
        <w:t>26/11</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05D80468" w:rsidR="00B2572B" w:rsidRPr="00F566BF" w:rsidRDefault="00AE330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բաց</w:t>
      </w:r>
      <w:proofErr w:type="spellEnd"/>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մրցույթի</w:t>
      </w:r>
      <w:proofErr w:type="spellEnd"/>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proofErr w:type="gram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proofErr w:type="gramEnd"/>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proofErr w:type="gram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proofErr w:type="gramEnd"/>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proofErr w:type="gram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7FDE2D1E"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AE330B">
        <w:rPr>
          <w:rFonts w:ascii="GHEA Grapalat" w:hAnsi="GHEA Grapalat" w:cs="Arial"/>
          <w:sz w:val="20"/>
          <w:szCs w:val="20"/>
          <w:lang w:val="es-ES"/>
        </w:rPr>
        <w:t>ԵՔ-ԲՄԽԾՁԲ-</w:t>
      </w:r>
      <w:r w:rsidR="00810DF7">
        <w:rPr>
          <w:rFonts w:ascii="GHEA Grapalat" w:hAnsi="GHEA Grapalat" w:cs="Arial"/>
          <w:sz w:val="20"/>
          <w:szCs w:val="20"/>
          <w:lang w:val="es-ES"/>
        </w:rPr>
        <w:t>26/</w:t>
      </w:r>
      <w:proofErr w:type="gramStart"/>
      <w:r w:rsidR="00810DF7">
        <w:rPr>
          <w:rFonts w:ascii="GHEA Grapalat" w:hAnsi="GHEA Grapalat" w:cs="Arial"/>
          <w:sz w:val="20"/>
          <w:szCs w:val="20"/>
          <w:lang w:val="es-ES"/>
        </w:rPr>
        <w:t>11</w:t>
      </w:r>
      <w:r w:rsidRPr="00F71502">
        <w:rPr>
          <w:rFonts w:ascii="GHEA Grapalat" w:hAnsi="GHEA Grapalat" w:cs="Arial"/>
          <w:sz w:val="20"/>
          <w:szCs w:val="20"/>
          <w:lang w:val="es-ES"/>
        </w:rPr>
        <w:t>»*</w:t>
      </w:r>
      <w:proofErr w:type="gram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AE330B">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6" w:name="_Hlk193134300"/>
      <w:r w:rsidR="0019138A">
        <w:rPr>
          <w:rFonts w:ascii="GHEA Grapalat" w:hAnsi="GHEA Grapalat" w:cs="Arial"/>
          <w:sz w:val="20"/>
          <w:szCs w:val="20"/>
          <w:lang w:val="es-ES"/>
        </w:rPr>
        <w:t xml:space="preserve">և </w:t>
      </w:r>
      <w:proofErr w:type="spellStart"/>
      <w:r w:rsidR="0019138A">
        <w:rPr>
          <w:rFonts w:ascii="GHEA Grapalat" w:hAnsi="GHEA Grapalat" w:cs="Arial"/>
          <w:sz w:val="20"/>
          <w:szCs w:val="20"/>
          <w:lang w:val="es-ES"/>
        </w:rPr>
        <w:t>որակավորման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չափանիշներին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ներկայացվող</w:t>
      </w:r>
      <w:bookmarkEnd w:id="6"/>
      <w:proofErr w:type="spellEnd"/>
      <w:r w:rsidR="0019138A" w:rsidRPr="005F1873">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պահանջներին</w:t>
      </w:r>
      <w:proofErr w:type="spellEnd"/>
      <w:r w:rsidR="0019138A">
        <w:rPr>
          <w:rFonts w:ascii="GHEA Grapalat" w:hAnsi="GHEA Grapalat" w:cs="Arial"/>
          <w:sz w:val="20"/>
          <w:szCs w:val="20"/>
          <w:lang w:val="es-ES"/>
        </w:rPr>
        <w:t>.</w:t>
      </w:r>
    </w:p>
    <w:p w14:paraId="44ADC23C" w14:textId="099F873B"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AE330B">
        <w:rPr>
          <w:rFonts w:ascii="GHEA Grapalat" w:hAnsi="GHEA Grapalat" w:cs="Sylfaen"/>
          <w:sz w:val="22"/>
          <w:szCs w:val="22"/>
          <w:lang w:val="hy-AM"/>
        </w:rPr>
        <w:t>ԵՔ-ԲՄԽԾՁԲ-</w:t>
      </w:r>
      <w:r w:rsidR="00810DF7">
        <w:rPr>
          <w:rFonts w:ascii="GHEA Grapalat" w:hAnsi="GHEA Grapalat" w:cs="Sylfaen"/>
          <w:sz w:val="22"/>
          <w:szCs w:val="22"/>
          <w:lang w:val="hy-AM"/>
        </w:rPr>
        <w:t>26/11</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8A4BAB">
        <w:rPr>
          <w:rFonts w:ascii="GHEA Grapalat" w:hAnsi="GHEA Grapalat" w:cs="Arial"/>
          <w:sz w:val="20"/>
          <w:szCs w:val="20"/>
          <w:lang w:val="es-ES"/>
        </w:rPr>
        <w:t xml:space="preserve"> </w:t>
      </w:r>
      <w:proofErr w:type="spellStart"/>
      <w:r w:rsidR="00AE330B">
        <w:rPr>
          <w:rFonts w:ascii="GHEA Grapalat" w:hAnsi="GHEA Grapalat" w:cs="Arial"/>
          <w:sz w:val="20"/>
          <w:szCs w:val="20"/>
          <w:lang w:val="es-ES"/>
        </w:rPr>
        <w:t>բաց</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մրցույթին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w:t>
      </w:r>
      <w:proofErr w:type="gramStart"/>
      <w:r w:rsidR="00DB3B2E">
        <w:rPr>
          <w:rFonts w:ascii="GHEA Grapalat" w:hAnsi="GHEA Grapalat" w:cs="Arial"/>
          <w:sz w:val="20"/>
          <w:szCs w:val="20"/>
          <w:lang w:val="hy-AM"/>
        </w:rPr>
        <w:t xml:space="preserve">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proofErr w:type="gramEnd"/>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proofErr w:type="gram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proofErr w:type="gramEnd"/>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w:t>
      </w:r>
      <w:proofErr w:type="gramStart"/>
      <w:r w:rsidRPr="000371F5">
        <w:rPr>
          <w:rFonts w:ascii="GHEA Grapalat" w:hAnsi="GHEA Grapalat"/>
          <w:sz w:val="20"/>
          <w:lang w:val="es-ES"/>
        </w:rPr>
        <w:t xml:space="preserve">է </w:t>
      </w:r>
      <w:bookmarkStart w:id="7"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proofErr w:type="gram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7"/>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648EF8D9" w14:textId="77777777" w:rsidR="0019138A" w:rsidRDefault="0019138A" w:rsidP="0019138A">
      <w:pPr>
        <w:rPr>
          <w:lang w:val="hy-AM"/>
        </w:rPr>
      </w:pPr>
    </w:p>
    <w:p w14:paraId="5BED97B7" w14:textId="77777777" w:rsidR="0019138A" w:rsidRDefault="0019138A" w:rsidP="0019138A">
      <w:pPr>
        <w:rPr>
          <w:lang w:val="hy-AM"/>
        </w:rPr>
      </w:pPr>
    </w:p>
    <w:p w14:paraId="169DCD55" w14:textId="77777777" w:rsidR="0019138A"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211AD">
        <w:rPr>
          <w:rFonts w:ascii="GHEA Grapalat" w:hAnsi="GHEA Grapalat" w:cs="Arial"/>
          <w:b/>
          <w:i w:val="0"/>
          <w:lang w:val="hy-AM"/>
        </w:rPr>
        <w:t>1</w:t>
      </w:r>
    </w:p>
    <w:p w14:paraId="5EDE9608" w14:textId="34EBE07A"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AE330B">
        <w:rPr>
          <w:rFonts w:ascii="GHEA Grapalat" w:hAnsi="GHEA Grapalat"/>
          <w:b/>
          <w:lang w:val="hy-AM"/>
        </w:rPr>
        <w:t>ԵՔ-ԲՄԽԾՁԲ-</w:t>
      </w:r>
      <w:r w:rsidR="00810DF7">
        <w:rPr>
          <w:rFonts w:ascii="GHEA Grapalat" w:hAnsi="GHEA Grapalat"/>
          <w:b/>
          <w:lang w:val="hy-AM"/>
        </w:rPr>
        <w:t>26/11</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474722C2" w:rsidR="0019138A" w:rsidRPr="009A5836" w:rsidRDefault="00AE330B" w:rsidP="0019138A">
      <w:pPr>
        <w:pStyle w:val="BodyTextIndent3"/>
        <w:spacing w:line="240" w:lineRule="auto"/>
        <w:jc w:val="right"/>
        <w:rPr>
          <w:rFonts w:ascii="GHEA Grapalat" w:hAnsi="GHEA Grapalat" w:cs="Arial"/>
          <w:b/>
          <w:lang w:val="hy-AM"/>
        </w:rPr>
      </w:pPr>
      <w:r>
        <w:rPr>
          <w:rFonts w:ascii="GHEA Grapalat" w:hAnsi="GHEA Grapalat" w:cs="Sylfaen"/>
          <w:b/>
          <w:lang w:val="hy-AM"/>
        </w:rPr>
        <w:t>Բաց</w:t>
      </w:r>
      <w:r w:rsidR="0019138A" w:rsidRPr="009A5836">
        <w:rPr>
          <w:rFonts w:ascii="GHEA Grapalat" w:hAnsi="GHEA Grapalat" w:cs="Arial"/>
          <w:b/>
          <w:lang w:val="hy-AM"/>
        </w:rPr>
        <w:t xml:space="preserve"> մրցույթի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5E1F72" w14:paraId="582D01A9" w14:textId="77777777" w:rsidTr="008A4BAB">
        <w:trPr>
          <w:cantSplit/>
          <w:trHeight w:val="222"/>
        </w:trPr>
        <w:tc>
          <w:tcPr>
            <w:tcW w:w="727" w:type="dxa"/>
            <w:vMerge w:val="restart"/>
            <w:vAlign w:val="center"/>
          </w:tcPr>
          <w:p w14:paraId="50FE38C6" w14:textId="77777777" w:rsidR="0019138A" w:rsidRPr="005E1F72" w:rsidRDefault="0019138A" w:rsidP="00DC0D0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838" w:type="dxa"/>
            <w:gridSpan w:val="4"/>
            <w:vAlign w:val="center"/>
          </w:tcPr>
          <w:p w14:paraId="43D4DCF2"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CA14D6" w:rsidRPr="005E1F72" w14:paraId="50AC9B48" w14:textId="77777777" w:rsidTr="008A4BAB">
        <w:trPr>
          <w:cantSplit/>
          <w:trHeight w:val="315"/>
        </w:trPr>
        <w:tc>
          <w:tcPr>
            <w:tcW w:w="727" w:type="dxa"/>
            <w:vMerge/>
            <w:vAlign w:val="center"/>
          </w:tcPr>
          <w:p w14:paraId="51A590C0" w14:textId="77777777" w:rsidR="00CA14D6" w:rsidRPr="005E1F72"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p w14:paraId="708E5E78" w14:textId="2A4A997E" w:rsidR="00CA14D6" w:rsidRPr="00CA14D6" w:rsidRDefault="00CA14D6" w:rsidP="00DC0D0F">
            <w:pPr>
              <w:jc w:val="center"/>
              <w:rPr>
                <w:rFonts w:ascii="GHEA Grapalat" w:hAnsi="GHEA Grapalat"/>
                <w:b/>
                <w:bCs/>
                <w:i/>
                <w:iCs/>
                <w:sz w:val="16"/>
                <w:szCs w:val="18"/>
                <w:lang w:val="es-ES"/>
              </w:rPr>
            </w:pPr>
            <w:r w:rsidRPr="00CA14D6">
              <w:rPr>
                <w:rFonts w:ascii="GHEA Grapalat" w:hAnsi="GHEA Grapalat"/>
                <w:b/>
                <w:bCs/>
                <w:i/>
                <w:iCs/>
                <w:color w:val="FF0000"/>
                <w:sz w:val="18"/>
                <w:szCs w:val="20"/>
                <w:lang w:val="es-ES"/>
              </w:rPr>
              <w:t>/</w:t>
            </w:r>
            <w:proofErr w:type="spellStart"/>
            <w:r w:rsidRPr="00CA14D6">
              <w:rPr>
                <w:rFonts w:ascii="GHEA Grapalat" w:hAnsi="GHEA Grapalat"/>
                <w:b/>
                <w:bCs/>
                <w:i/>
                <w:iCs/>
                <w:color w:val="FF0000"/>
                <w:sz w:val="18"/>
                <w:szCs w:val="20"/>
                <w:lang w:val="es-ES"/>
              </w:rPr>
              <w:t>համաձայն</w:t>
            </w:r>
            <w:proofErr w:type="spellEnd"/>
            <w:r w:rsidRPr="00CA14D6">
              <w:rPr>
                <w:rFonts w:ascii="GHEA Grapalat" w:hAnsi="GHEA Grapalat"/>
                <w:b/>
                <w:bCs/>
                <w:i/>
                <w:iCs/>
                <w:color w:val="FF0000"/>
                <w:sz w:val="18"/>
                <w:szCs w:val="20"/>
                <w:lang w:val="es-ES"/>
              </w:rPr>
              <w:t xml:space="preserve"> ՀՀ </w:t>
            </w:r>
            <w:proofErr w:type="spellStart"/>
            <w:r w:rsidRPr="00CA14D6">
              <w:rPr>
                <w:rFonts w:ascii="GHEA Grapalat" w:hAnsi="GHEA Grapalat"/>
                <w:b/>
                <w:bCs/>
                <w:i/>
                <w:iCs/>
                <w:color w:val="FF0000"/>
                <w:sz w:val="18"/>
                <w:szCs w:val="20"/>
                <w:lang w:val="es-ES"/>
              </w:rPr>
              <w:t>քաղաքաշինության</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կոմիտեի</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կողմից</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տրամադրվող</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հավաստագրի</w:t>
            </w:r>
            <w:proofErr w:type="spellEnd"/>
            <w:r w:rsidRPr="00CA14D6">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r>
      <w:tr w:rsidR="00CA14D6" w:rsidRPr="008637C9" w14:paraId="1F4E8CCA" w14:textId="77777777" w:rsidTr="008A4BAB">
        <w:trPr>
          <w:cantSplit/>
          <w:trHeight w:val="313"/>
        </w:trPr>
        <w:tc>
          <w:tcPr>
            <w:tcW w:w="727" w:type="dxa"/>
            <w:vMerge/>
            <w:vAlign w:val="center"/>
          </w:tcPr>
          <w:p w14:paraId="08CDFF70" w14:textId="77777777" w:rsidR="00CA14D6" w:rsidRPr="005E1F72"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5E1F72"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5E1F72"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r>
      <w:tr w:rsidR="00CA14D6" w:rsidRPr="008637C9" w14:paraId="7D40508B" w14:textId="77777777" w:rsidTr="008A4BAB">
        <w:trPr>
          <w:cantSplit/>
          <w:trHeight w:val="287"/>
        </w:trPr>
        <w:tc>
          <w:tcPr>
            <w:tcW w:w="727" w:type="dxa"/>
          </w:tcPr>
          <w:p w14:paraId="237BEE90" w14:textId="77777777" w:rsidR="00CA14D6" w:rsidRPr="005E1F72" w:rsidRDefault="00CA14D6" w:rsidP="00DC0D0F">
            <w:pPr>
              <w:jc w:val="center"/>
              <w:rPr>
                <w:rFonts w:ascii="GHEA Grapalat" w:hAnsi="GHEA Grapalat"/>
                <w:sz w:val="20"/>
                <w:lang w:val="es-ES"/>
              </w:rPr>
            </w:pPr>
          </w:p>
        </w:tc>
        <w:tc>
          <w:tcPr>
            <w:tcW w:w="2348" w:type="dxa"/>
          </w:tcPr>
          <w:p w14:paraId="647BC13C" w14:textId="77777777" w:rsidR="00CA14D6" w:rsidRPr="005E1F72" w:rsidRDefault="00CA14D6" w:rsidP="00DC0D0F">
            <w:pPr>
              <w:jc w:val="center"/>
              <w:rPr>
                <w:rFonts w:ascii="GHEA Grapalat" w:hAnsi="GHEA Grapalat"/>
                <w:sz w:val="20"/>
                <w:lang w:val="hy-AM"/>
              </w:rPr>
            </w:pPr>
          </w:p>
        </w:tc>
        <w:tc>
          <w:tcPr>
            <w:tcW w:w="1878" w:type="dxa"/>
          </w:tcPr>
          <w:p w14:paraId="7AB0FA1A" w14:textId="77777777" w:rsidR="00CA14D6" w:rsidRPr="005E1F72" w:rsidRDefault="00CA14D6" w:rsidP="00DC0D0F">
            <w:pPr>
              <w:jc w:val="center"/>
              <w:rPr>
                <w:rFonts w:ascii="GHEA Grapalat" w:hAnsi="GHEA Grapalat"/>
                <w:sz w:val="20"/>
                <w:lang w:val="hy-AM"/>
              </w:rPr>
            </w:pPr>
          </w:p>
        </w:tc>
        <w:tc>
          <w:tcPr>
            <w:tcW w:w="2582" w:type="dxa"/>
          </w:tcPr>
          <w:p w14:paraId="7277B971" w14:textId="77777777" w:rsidR="00CA14D6" w:rsidRPr="005E1F72" w:rsidRDefault="00CA14D6" w:rsidP="00DC0D0F">
            <w:pPr>
              <w:jc w:val="center"/>
              <w:rPr>
                <w:rFonts w:ascii="GHEA Grapalat" w:hAnsi="GHEA Grapalat"/>
                <w:sz w:val="20"/>
                <w:lang w:val="hy-AM"/>
              </w:rPr>
            </w:pPr>
          </w:p>
        </w:tc>
        <w:tc>
          <w:tcPr>
            <w:tcW w:w="3028" w:type="dxa"/>
          </w:tcPr>
          <w:p w14:paraId="761229F2" w14:textId="77777777" w:rsidR="00CA14D6" w:rsidRPr="005E1F72" w:rsidRDefault="00CA14D6" w:rsidP="00DC0D0F">
            <w:pPr>
              <w:jc w:val="center"/>
              <w:rPr>
                <w:rFonts w:ascii="GHEA Grapalat" w:hAnsi="GHEA Grapalat"/>
                <w:sz w:val="20"/>
                <w:lang w:val="hy-AM"/>
              </w:rPr>
            </w:pPr>
          </w:p>
        </w:tc>
      </w:tr>
      <w:tr w:rsidR="00CA14D6" w:rsidRPr="008637C9" w14:paraId="731E0D7B" w14:textId="77777777" w:rsidTr="008A4BAB">
        <w:trPr>
          <w:cantSplit/>
          <w:trHeight w:val="274"/>
        </w:trPr>
        <w:tc>
          <w:tcPr>
            <w:tcW w:w="727" w:type="dxa"/>
          </w:tcPr>
          <w:p w14:paraId="275ED20B" w14:textId="77777777" w:rsidR="00CA14D6" w:rsidRPr="005E1F72" w:rsidRDefault="00CA14D6" w:rsidP="00DC0D0F">
            <w:pPr>
              <w:jc w:val="center"/>
              <w:rPr>
                <w:rFonts w:ascii="GHEA Grapalat" w:hAnsi="GHEA Grapalat"/>
                <w:sz w:val="20"/>
                <w:lang w:val="es-ES"/>
              </w:rPr>
            </w:pPr>
          </w:p>
        </w:tc>
        <w:tc>
          <w:tcPr>
            <w:tcW w:w="2348" w:type="dxa"/>
          </w:tcPr>
          <w:p w14:paraId="7BACB90C" w14:textId="77777777" w:rsidR="00CA14D6" w:rsidRPr="005E1F72" w:rsidRDefault="00CA14D6" w:rsidP="00DC0D0F">
            <w:pPr>
              <w:jc w:val="center"/>
              <w:rPr>
                <w:rFonts w:ascii="GHEA Grapalat" w:hAnsi="GHEA Grapalat"/>
                <w:sz w:val="20"/>
                <w:lang w:val="hy-AM"/>
              </w:rPr>
            </w:pPr>
          </w:p>
        </w:tc>
        <w:tc>
          <w:tcPr>
            <w:tcW w:w="1878" w:type="dxa"/>
          </w:tcPr>
          <w:p w14:paraId="2C440562" w14:textId="77777777" w:rsidR="00CA14D6" w:rsidRPr="005E1F72" w:rsidRDefault="00CA14D6" w:rsidP="00DC0D0F">
            <w:pPr>
              <w:jc w:val="center"/>
              <w:rPr>
                <w:rFonts w:ascii="GHEA Grapalat" w:hAnsi="GHEA Grapalat"/>
                <w:sz w:val="20"/>
                <w:lang w:val="hy-AM"/>
              </w:rPr>
            </w:pPr>
          </w:p>
        </w:tc>
        <w:tc>
          <w:tcPr>
            <w:tcW w:w="2582" w:type="dxa"/>
          </w:tcPr>
          <w:p w14:paraId="488F5C8A" w14:textId="77777777" w:rsidR="00CA14D6" w:rsidRPr="005E1F72" w:rsidRDefault="00CA14D6" w:rsidP="00DC0D0F">
            <w:pPr>
              <w:jc w:val="center"/>
              <w:rPr>
                <w:rFonts w:ascii="GHEA Grapalat" w:hAnsi="GHEA Grapalat"/>
                <w:sz w:val="20"/>
                <w:lang w:val="hy-AM"/>
              </w:rPr>
            </w:pPr>
          </w:p>
        </w:tc>
        <w:tc>
          <w:tcPr>
            <w:tcW w:w="3028" w:type="dxa"/>
          </w:tcPr>
          <w:p w14:paraId="3EDDEF1A" w14:textId="77777777" w:rsidR="00CA14D6" w:rsidRPr="005E1F72" w:rsidRDefault="00CA14D6" w:rsidP="00DC0D0F">
            <w:pPr>
              <w:jc w:val="center"/>
              <w:rPr>
                <w:rFonts w:ascii="GHEA Grapalat" w:hAnsi="GHEA Grapalat"/>
                <w:sz w:val="20"/>
                <w:lang w:val="hy-AM"/>
              </w:rPr>
            </w:pPr>
          </w:p>
        </w:tc>
      </w:tr>
      <w:tr w:rsidR="00CA14D6" w:rsidRPr="008637C9" w14:paraId="3E64B2E6" w14:textId="77777777" w:rsidTr="008A4BAB">
        <w:trPr>
          <w:cantSplit/>
          <w:trHeight w:val="274"/>
        </w:trPr>
        <w:tc>
          <w:tcPr>
            <w:tcW w:w="727" w:type="dxa"/>
          </w:tcPr>
          <w:p w14:paraId="62F82A48" w14:textId="77777777" w:rsidR="00CA14D6" w:rsidRPr="005E1F72" w:rsidRDefault="00CA14D6" w:rsidP="00DC0D0F">
            <w:pPr>
              <w:jc w:val="center"/>
              <w:rPr>
                <w:rFonts w:ascii="GHEA Grapalat" w:hAnsi="GHEA Grapalat"/>
                <w:sz w:val="20"/>
                <w:lang w:val="es-ES"/>
              </w:rPr>
            </w:pPr>
          </w:p>
        </w:tc>
        <w:tc>
          <w:tcPr>
            <w:tcW w:w="2348" w:type="dxa"/>
          </w:tcPr>
          <w:p w14:paraId="657AFD12" w14:textId="77777777" w:rsidR="00CA14D6" w:rsidRPr="005E1F72" w:rsidRDefault="00CA14D6" w:rsidP="00DC0D0F">
            <w:pPr>
              <w:jc w:val="center"/>
              <w:rPr>
                <w:rFonts w:ascii="GHEA Grapalat" w:hAnsi="GHEA Grapalat"/>
                <w:sz w:val="20"/>
                <w:lang w:val="hy-AM"/>
              </w:rPr>
            </w:pPr>
          </w:p>
        </w:tc>
        <w:tc>
          <w:tcPr>
            <w:tcW w:w="1878" w:type="dxa"/>
          </w:tcPr>
          <w:p w14:paraId="3A4B917A" w14:textId="77777777" w:rsidR="00CA14D6" w:rsidRPr="005E1F72" w:rsidRDefault="00CA14D6" w:rsidP="00DC0D0F">
            <w:pPr>
              <w:jc w:val="center"/>
              <w:rPr>
                <w:rFonts w:ascii="GHEA Grapalat" w:hAnsi="GHEA Grapalat"/>
                <w:sz w:val="20"/>
                <w:lang w:val="hy-AM"/>
              </w:rPr>
            </w:pPr>
          </w:p>
        </w:tc>
        <w:tc>
          <w:tcPr>
            <w:tcW w:w="2582" w:type="dxa"/>
          </w:tcPr>
          <w:p w14:paraId="0018CB6B" w14:textId="77777777" w:rsidR="00CA14D6" w:rsidRPr="005E1F72" w:rsidRDefault="00CA14D6" w:rsidP="00DC0D0F">
            <w:pPr>
              <w:jc w:val="center"/>
              <w:rPr>
                <w:rFonts w:ascii="GHEA Grapalat" w:hAnsi="GHEA Grapalat"/>
                <w:sz w:val="20"/>
                <w:lang w:val="hy-AM"/>
              </w:rPr>
            </w:pPr>
          </w:p>
        </w:tc>
        <w:tc>
          <w:tcPr>
            <w:tcW w:w="3028" w:type="dxa"/>
          </w:tcPr>
          <w:p w14:paraId="52407008" w14:textId="77777777" w:rsidR="00CA14D6" w:rsidRPr="005E1F72" w:rsidRDefault="00CA14D6" w:rsidP="00DC0D0F">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3C9E1A64" w14:textId="77777777" w:rsidR="00CA14D6" w:rsidRDefault="00CA14D6" w:rsidP="0019138A">
      <w:pPr>
        <w:jc w:val="both"/>
        <w:rPr>
          <w:rFonts w:ascii="GHEA Grapalat" w:hAnsi="GHEA Grapalat" w:cs="Arial"/>
          <w:sz w:val="20"/>
          <w:szCs w:val="20"/>
          <w:lang w:val="es-ES"/>
        </w:rPr>
      </w:pPr>
    </w:p>
    <w:p w14:paraId="4A9A8C93" w14:textId="77777777" w:rsidR="00CA14D6" w:rsidRDefault="00CA14D6" w:rsidP="0019138A">
      <w:pPr>
        <w:jc w:val="both"/>
        <w:rPr>
          <w:rFonts w:ascii="GHEA Grapalat" w:hAnsi="GHEA Grapalat" w:cs="Arial"/>
          <w:sz w:val="20"/>
          <w:szCs w:val="20"/>
          <w:lang w:val="es-ES"/>
        </w:rPr>
      </w:pPr>
    </w:p>
    <w:p w14:paraId="7831C064" w14:textId="77777777" w:rsidR="00CA14D6" w:rsidRDefault="00CA14D6" w:rsidP="0019138A">
      <w:pPr>
        <w:jc w:val="both"/>
        <w:rPr>
          <w:rFonts w:ascii="GHEA Grapalat" w:hAnsi="GHEA Grapalat" w:cs="Arial"/>
          <w:sz w:val="20"/>
          <w:szCs w:val="20"/>
          <w:lang w:val="es-ES"/>
        </w:rPr>
      </w:pPr>
    </w:p>
    <w:p w14:paraId="758EFEA2" w14:textId="77777777" w:rsidR="00CA14D6" w:rsidRDefault="00CA14D6" w:rsidP="0019138A">
      <w:pPr>
        <w:jc w:val="both"/>
        <w:rPr>
          <w:rFonts w:ascii="GHEA Grapalat" w:hAnsi="GHEA Grapalat" w:cs="Arial"/>
          <w:sz w:val="20"/>
          <w:szCs w:val="20"/>
          <w:lang w:val="es-ES"/>
        </w:rPr>
      </w:pPr>
    </w:p>
    <w:p w14:paraId="5B918009" w14:textId="03496912" w:rsidR="0019138A" w:rsidRPr="005E1F72" w:rsidRDefault="0019138A" w:rsidP="0019138A">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sid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մասնագետների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անձնագրերի</w:t>
      </w:r>
      <w:proofErr w:type="spellEnd"/>
      <w:r w:rsidR="00CA14D6" w:rsidRPr="00CA14D6">
        <w:rPr>
          <w:rFonts w:ascii="GHEA Grapalat" w:hAnsi="GHEA Grapalat" w:cs="Arial"/>
          <w:sz w:val="20"/>
          <w:szCs w:val="20"/>
          <w:lang w:val="es-ES"/>
        </w:rPr>
        <w:t xml:space="preserve"> և </w:t>
      </w:r>
      <w:proofErr w:type="spellStart"/>
      <w:r w:rsidR="00CA14D6" w:rsidRPr="00CA14D6">
        <w:rPr>
          <w:rFonts w:ascii="GHEA Grapalat" w:hAnsi="GHEA Grapalat" w:cs="Arial"/>
          <w:sz w:val="20"/>
          <w:szCs w:val="20"/>
          <w:lang w:val="es-ES"/>
        </w:rPr>
        <w:t>որակավորումը</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փաստաթղթի</w:t>
      </w:r>
      <w:proofErr w:type="spellEnd"/>
      <w:r w:rsidR="00CA14D6" w:rsidRPr="00CA14D6">
        <w:rPr>
          <w:rFonts w:ascii="GHEA Grapalat" w:hAnsi="GHEA Grapalat" w:cs="Arial"/>
          <w:sz w:val="20"/>
          <w:szCs w:val="20"/>
          <w:lang w:val="es-ES"/>
        </w:rPr>
        <w:t xml:space="preserve">՝ ՀՀ </w:t>
      </w:r>
      <w:proofErr w:type="spellStart"/>
      <w:r w:rsidR="00CA14D6" w:rsidRPr="00CA14D6">
        <w:rPr>
          <w:rFonts w:ascii="GHEA Grapalat" w:hAnsi="GHEA Grapalat" w:cs="Arial"/>
          <w:sz w:val="20"/>
          <w:szCs w:val="20"/>
          <w:lang w:val="es-ES"/>
        </w:rPr>
        <w:t>քաղաքաշինության</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կոմիտեի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կողմից</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տրամադրվող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հավաստագրի</w:t>
      </w:r>
      <w:proofErr w:type="spellEnd"/>
      <w:r w:rsidR="00CA14D6" w:rsidRPr="00CA14D6">
        <w:rPr>
          <w:rFonts w:ascii="GHEA Grapalat" w:hAnsi="GHEA Grapalat" w:cs="Arial"/>
          <w:sz w:val="20"/>
          <w:szCs w:val="20"/>
          <w:lang w:val="es-ES"/>
        </w:rPr>
        <w:t xml:space="preserve"> պատճենները/</w:t>
      </w:r>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15B359D6" w14:textId="77777777" w:rsidR="0019138A" w:rsidRDefault="0019138A" w:rsidP="0019138A">
      <w:pPr>
        <w:rPr>
          <w:rFonts w:ascii="GHEA Grapalat" w:hAnsi="GHEA Grapalat"/>
          <w:sz w:val="20"/>
          <w:lang w:val="es-ES"/>
        </w:rPr>
      </w:pPr>
    </w:p>
    <w:p w14:paraId="32F86FFE" w14:textId="77777777" w:rsidR="008A4BAB" w:rsidRDefault="008A4BAB" w:rsidP="0019138A">
      <w:pPr>
        <w:rPr>
          <w:rFonts w:ascii="GHEA Grapalat" w:hAnsi="GHEA Grapalat"/>
          <w:sz w:val="20"/>
          <w:lang w:val="es-ES"/>
        </w:rPr>
      </w:pPr>
    </w:p>
    <w:p w14:paraId="4A515E96" w14:textId="77777777" w:rsidR="008A4BAB" w:rsidRDefault="008A4BAB" w:rsidP="0019138A">
      <w:pPr>
        <w:rPr>
          <w:rFonts w:ascii="GHEA Grapalat" w:hAnsi="GHEA Grapalat"/>
          <w:sz w:val="20"/>
          <w:lang w:val="es-ES"/>
        </w:rPr>
      </w:pPr>
    </w:p>
    <w:p w14:paraId="463F4310" w14:textId="77777777" w:rsidR="008A4BAB" w:rsidRDefault="008A4BAB" w:rsidP="0019138A">
      <w:pPr>
        <w:rPr>
          <w:rFonts w:ascii="GHEA Grapalat" w:hAnsi="GHEA Grapalat"/>
          <w:sz w:val="20"/>
          <w:lang w:val="es-ES"/>
        </w:rPr>
      </w:pPr>
    </w:p>
    <w:p w14:paraId="0F06757F" w14:textId="77777777" w:rsidR="008A4BAB" w:rsidRPr="005E1F72" w:rsidRDefault="008A4BAB"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5368ECF9" w14:textId="77777777" w:rsid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p>
    <w:p w14:paraId="7B57E9E4" w14:textId="77777777" w:rsidR="008A4BAB" w:rsidRDefault="008A4BAB" w:rsidP="008A4BAB">
      <w:pPr>
        <w:pStyle w:val="Heading3"/>
        <w:spacing w:line="240" w:lineRule="auto"/>
        <w:ind w:right="1664"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753815A2" w14:textId="543D6C19" w:rsidR="0019138A" w:rsidRP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hy-AM"/>
        </w:rPr>
        <w:tab/>
      </w:r>
      <w:r w:rsidRPr="005E1F72">
        <w:rPr>
          <w:rFonts w:ascii="GHEA Grapalat" w:hAnsi="GHEA Grapalat"/>
          <w:sz w:val="20"/>
          <w:lang w:val="hy-AM"/>
        </w:rPr>
        <w:t xml:space="preserve"> </w:t>
      </w: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794458C9" w14:textId="77777777" w:rsidR="008A4BA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8A4BAB">
        <w:rPr>
          <w:rFonts w:ascii="GHEA Grapalat" w:hAnsi="GHEA Grapalat" w:cs="Arial"/>
          <w:b/>
          <w:lang w:val="hy-AM"/>
        </w:rPr>
        <w:t>2</w:t>
      </w:r>
      <w:r>
        <w:rPr>
          <w:rFonts w:ascii="GHEA Grapalat" w:hAnsi="GHEA Grapalat" w:cs="Arial"/>
          <w:b/>
          <w:lang w:val="hy-AM"/>
        </w:rPr>
        <w:t>**</w:t>
      </w:r>
    </w:p>
    <w:p w14:paraId="50634259" w14:textId="66320E5E"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AE330B">
        <w:rPr>
          <w:rFonts w:ascii="GHEA Grapalat" w:hAnsi="GHEA Grapalat"/>
          <w:b/>
          <w:lang w:val="hy-AM"/>
        </w:rPr>
        <w:t>ԵՔ-ԲՄԽԾՁԲ-</w:t>
      </w:r>
      <w:r w:rsidR="00810DF7">
        <w:rPr>
          <w:rFonts w:ascii="GHEA Grapalat" w:hAnsi="GHEA Grapalat"/>
          <w:b/>
          <w:lang w:val="hy-AM"/>
        </w:rPr>
        <w:t>26/11</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092D3BAC" w:rsidR="00161442" w:rsidRDefault="00AE330B"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161442" w:rsidRPr="00F566BF">
        <w:rPr>
          <w:rFonts w:ascii="GHEA Grapalat" w:hAnsi="GHEA Grapalat" w:cs="Arial"/>
          <w:b/>
          <w:lang w:val="hy-AM"/>
        </w:rPr>
        <w:t xml:space="preserve"> մրցույթի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E604C5D"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12976473"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180721DA"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AE330B">
        <w:rPr>
          <w:rFonts w:ascii="GHEA Grapalat" w:hAnsi="GHEA Grapalat"/>
          <w:b/>
          <w:lang w:val="hy-AM"/>
        </w:rPr>
        <w:t>ԵՔ-ԲՄԽԾՁԲ-</w:t>
      </w:r>
      <w:r w:rsidR="00810DF7">
        <w:rPr>
          <w:rFonts w:ascii="GHEA Grapalat" w:hAnsi="GHEA Grapalat"/>
          <w:b/>
          <w:lang w:val="hy-AM"/>
        </w:rPr>
        <w:t>26/11</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4E7E5CA8" w:rsidR="00B2572B" w:rsidRPr="00F566BF" w:rsidRDefault="00AE330B" w:rsidP="00EF3662">
      <w:pPr>
        <w:pStyle w:val="BodyTextIndent3"/>
        <w:spacing w:line="240" w:lineRule="auto"/>
        <w:jc w:val="right"/>
        <w:rPr>
          <w:rFonts w:ascii="GHEA Grapalat" w:hAnsi="GHEA Grapalat" w:cs="Arial"/>
          <w:b/>
          <w:lang w:val="hy-AM"/>
        </w:rPr>
      </w:pPr>
      <w:r>
        <w:rPr>
          <w:rFonts w:ascii="GHEA Grapalat" w:hAnsi="GHEA Grapalat" w:cs="Sylfaen"/>
          <w:b/>
          <w:lang w:val="hy-AM"/>
        </w:rPr>
        <w:t>Բաց</w:t>
      </w:r>
      <w:r w:rsidR="00B2572B" w:rsidRPr="00F566BF">
        <w:rPr>
          <w:rFonts w:ascii="GHEA Grapalat" w:hAnsi="GHEA Grapalat" w:cs="Arial"/>
          <w:b/>
          <w:lang w:val="hy-AM"/>
        </w:rPr>
        <w:t xml:space="preserve"> մրցույթի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76F6025E"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AE330B">
        <w:rPr>
          <w:rFonts w:ascii="GHEA Grapalat" w:hAnsi="GHEA Grapalat" w:cs="Arial"/>
          <w:sz w:val="20"/>
          <w:szCs w:val="20"/>
          <w:lang w:val="es-ES"/>
        </w:rPr>
        <w:t>ԵՔ-ԲՄԽԾՁԲ-</w:t>
      </w:r>
      <w:r w:rsidR="00810DF7">
        <w:rPr>
          <w:rFonts w:ascii="GHEA Grapalat" w:hAnsi="GHEA Grapalat" w:cs="Arial"/>
          <w:sz w:val="20"/>
          <w:szCs w:val="20"/>
          <w:lang w:val="es-ES"/>
        </w:rPr>
        <w:t>26/</w:t>
      </w:r>
      <w:proofErr w:type="gramStart"/>
      <w:r w:rsidR="00810DF7">
        <w:rPr>
          <w:rFonts w:ascii="GHEA Grapalat" w:hAnsi="GHEA Grapalat" w:cs="Arial"/>
          <w:sz w:val="20"/>
          <w:szCs w:val="20"/>
          <w:lang w:val="es-ES"/>
        </w:rPr>
        <w:t>11</w:t>
      </w:r>
      <w:r w:rsidR="00B2572B" w:rsidRPr="00F566BF">
        <w:rPr>
          <w:rFonts w:ascii="GHEA Grapalat" w:hAnsi="GHEA Grapalat" w:cs="Arial"/>
          <w:sz w:val="20"/>
          <w:szCs w:val="20"/>
          <w:lang w:val="es-ES"/>
        </w:rPr>
        <w:t>»*</w:t>
      </w:r>
      <w:proofErr w:type="gram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proofErr w:type="spellStart"/>
      <w:r w:rsidR="00AE330B">
        <w:rPr>
          <w:rFonts w:ascii="GHEA Grapalat" w:hAnsi="GHEA Grapalat" w:cs="Arial"/>
          <w:sz w:val="20"/>
          <w:szCs w:val="20"/>
          <w:lang w:val="es-ES"/>
        </w:rPr>
        <w:t>բաց</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մրցույթի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proofErr w:type="gram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proofErr w:type="gramEnd"/>
      <w:r w:rsidR="00B2572B" w:rsidRPr="00F566BF">
        <w:rPr>
          <w:rFonts w:ascii="GHEA Grapalat" w:hAnsi="GHEA Grapalat" w:cs="Arial"/>
          <w:sz w:val="20"/>
          <w:szCs w:val="20"/>
          <w:lang w:val="es-ES"/>
        </w:rPr>
        <w:t xml:space="preserve"> </w:t>
      </w:r>
      <w:proofErr w:type="spellStart"/>
      <w:proofErr w:type="gram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proofErr w:type="gramEnd"/>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9" w:name="_Hlk23147299"/>
      <w:r w:rsidRPr="00F566BF">
        <w:rPr>
          <w:rFonts w:ascii="GHEA Grapalat" w:hAnsi="GHEA Grapalat" w:cs="Sylfaen"/>
          <w:vertAlign w:val="superscript"/>
          <w:lang w:val="hy-AM"/>
        </w:rPr>
        <w:t xml:space="preserve">                                                                                     մասնակցի անվանումը</w:t>
      </w:r>
    </w:p>
    <w:bookmarkEnd w:id="9"/>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8637C9"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proofErr w:type="gram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proofErr w:type="gramEnd"/>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B802E2" w:rsidRPr="008637C9"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B802E2" w:rsidRPr="00F566BF" w:rsidRDefault="00B802E2" w:rsidP="00B802E2">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18F450A2" w:rsidR="00B802E2" w:rsidRPr="00810DF7" w:rsidRDefault="00810DF7" w:rsidP="00B802E2">
            <w:pPr>
              <w:rPr>
                <w:rFonts w:ascii="GHEA Grapalat" w:hAnsi="GHEA Grapalat" w:cs="Calibri"/>
                <w:b/>
                <w:bCs/>
                <w:color w:val="000000"/>
                <w:sz w:val="20"/>
                <w:szCs w:val="20"/>
                <w:lang w:val="es-ES"/>
              </w:rPr>
            </w:pPr>
            <w:proofErr w:type="spellStart"/>
            <w:r w:rsidRPr="00810DF7">
              <w:rPr>
                <w:rFonts w:ascii="GHEA Grapalat" w:hAnsi="GHEA Grapalat" w:cs="Calibri"/>
                <w:b/>
                <w:bCs/>
                <w:color w:val="000000"/>
                <w:sz w:val="20"/>
                <w:szCs w:val="20"/>
              </w:rPr>
              <w:t>Երևան</w:t>
            </w:r>
            <w:proofErr w:type="spellEnd"/>
            <w:r w:rsidRPr="00810DF7">
              <w:rPr>
                <w:rFonts w:ascii="GHEA Grapalat" w:hAnsi="GHEA Grapalat" w:cs="Calibri"/>
                <w:b/>
                <w:bCs/>
                <w:color w:val="000000"/>
                <w:sz w:val="20"/>
                <w:szCs w:val="20"/>
                <w:lang w:val="es-ES"/>
              </w:rPr>
              <w:t xml:space="preserve"> </w:t>
            </w:r>
            <w:proofErr w:type="spellStart"/>
            <w:r w:rsidRPr="00810DF7">
              <w:rPr>
                <w:rFonts w:ascii="GHEA Grapalat" w:hAnsi="GHEA Grapalat" w:cs="Calibri"/>
                <w:b/>
                <w:bCs/>
                <w:color w:val="000000"/>
                <w:sz w:val="20"/>
                <w:szCs w:val="20"/>
              </w:rPr>
              <w:t>քաղաքում</w:t>
            </w:r>
            <w:proofErr w:type="spellEnd"/>
            <w:r w:rsidRPr="00810DF7">
              <w:rPr>
                <w:rFonts w:ascii="GHEA Grapalat" w:hAnsi="GHEA Grapalat" w:cs="Calibri"/>
                <w:b/>
                <w:bCs/>
                <w:color w:val="000000"/>
                <w:sz w:val="20"/>
                <w:szCs w:val="20"/>
                <w:lang w:val="es-ES"/>
              </w:rPr>
              <w:t xml:space="preserve"> </w:t>
            </w:r>
            <w:proofErr w:type="spellStart"/>
            <w:r w:rsidRPr="00810DF7">
              <w:rPr>
                <w:rFonts w:ascii="GHEA Grapalat" w:hAnsi="GHEA Grapalat" w:cs="Calibri"/>
                <w:b/>
                <w:bCs/>
                <w:color w:val="000000"/>
                <w:sz w:val="20"/>
                <w:szCs w:val="20"/>
              </w:rPr>
              <w:t>հրատապ</w:t>
            </w:r>
            <w:proofErr w:type="spellEnd"/>
            <w:r w:rsidRPr="00810DF7">
              <w:rPr>
                <w:rFonts w:ascii="GHEA Grapalat" w:hAnsi="GHEA Grapalat" w:cs="Calibri"/>
                <w:b/>
                <w:bCs/>
                <w:color w:val="000000"/>
                <w:sz w:val="20"/>
                <w:szCs w:val="20"/>
                <w:lang w:val="es-ES"/>
              </w:rPr>
              <w:t xml:space="preserve"> </w:t>
            </w:r>
            <w:proofErr w:type="spellStart"/>
            <w:r w:rsidRPr="00810DF7">
              <w:rPr>
                <w:rFonts w:ascii="GHEA Grapalat" w:hAnsi="GHEA Grapalat" w:cs="Calibri"/>
                <w:b/>
                <w:bCs/>
                <w:color w:val="000000"/>
                <w:sz w:val="20"/>
                <w:szCs w:val="20"/>
              </w:rPr>
              <w:t>լուծում</w:t>
            </w:r>
            <w:proofErr w:type="spellEnd"/>
            <w:r w:rsidRPr="00810DF7">
              <w:rPr>
                <w:rFonts w:ascii="GHEA Grapalat" w:hAnsi="GHEA Grapalat" w:cs="Calibri"/>
                <w:b/>
                <w:bCs/>
                <w:color w:val="000000"/>
                <w:sz w:val="20"/>
                <w:szCs w:val="20"/>
                <w:lang w:val="es-ES"/>
              </w:rPr>
              <w:t xml:space="preserve"> </w:t>
            </w:r>
            <w:proofErr w:type="spellStart"/>
            <w:r w:rsidRPr="00810DF7">
              <w:rPr>
                <w:rFonts w:ascii="GHEA Grapalat" w:hAnsi="GHEA Grapalat" w:cs="Calibri"/>
                <w:b/>
                <w:bCs/>
                <w:color w:val="000000"/>
                <w:sz w:val="20"/>
                <w:szCs w:val="20"/>
              </w:rPr>
              <w:t>պահանջող</w:t>
            </w:r>
            <w:proofErr w:type="spellEnd"/>
            <w:r w:rsidRPr="00810DF7">
              <w:rPr>
                <w:rFonts w:ascii="GHEA Grapalat" w:hAnsi="GHEA Grapalat" w:cs="Calibri"/>
                <w:b/>
                <w:bCs/>
                <w:color w:val="000000"/>
                <w:sz w:val="20"/>
                <w:szCs w:val="20"/>
                <w:lang w:val="es-ES"/>
              </w:rPr>
              <w:t xml:space="preserve"> (</w:t>
            </w:r>
            <w:proofErr w:type="spellStart"/>
            <w:r w:rsidRPr="00810DF7">
              <w:rPr>
                <w:rFonts w:ascii="GHEA Grapalat" w:hAnsi="GHEA Grapalat" w:cs="Calibri"/>
                <w:b/>
                <w:bCs/>
                <w:color w:val="000000"/>
                <w:sz w:val="20"/>
                <w:szCs w:val="20"/>
              </w:rPr>
              <w:t>վթարավերականգնողական</w:t>
            </w:r>
            <w:proofErr w:type="spellEnd"/>
            <w:r w:rsidRPr="00810DF7">
              <w:rPr>
                <w:rFonts w:ascii="GHEA Grapalat" w:hAnsi="GHEA Grapalat" w:cs="Calibri"/>
                <w:b/>
                <w:bCs/>
                <w:color w:val="000000"/>
                <w:sz w:val="20"/>
                <w:szCs w:val="20"/>
                <w:lang w:val="es-ES"/>
              </w:rPr>
              <w:t xml:space="preserve">) </w:t>
            </w:r>
            <w:proofErr w:type="spellStart"/>
            <w:r w:rsidRPr="00810DF7">
              <w:rPr>
                <w:rFonts w:ascii="GHEA Grapalat" w:hAnsi="GHEA Grapalat" w:cs="Calibri"/>
                <w:b/>
                <w:bCs/>
                <w:color w:val="000000"/>
                <w:sz w:val="20"/>
                <w:szCs w:val="20"/>
              </w:rPr>
              <w:t>շինարարական</w:t>
            </w:r>
            <w:proofErr w:type="spellEnd"/>
            <w:r w:rsidRPr="00810DF7">
              <w:rPr>
                <w:rFonts w:ascii="GHEA Grapalat" w:hAnsi="GHEA Grapalat" w:cs="Calibri"/>
                <w:b/>
                <w:bCs/>
                <w:color w:val="000000"/>
                <w:sz w:val="20"/>
                <w:szCs w:val="20"/>
                <w:lang w:val="es-ES"/>
              </w:rPr>
              <w:t xml:space="preserve"> </w:t>
            </w:r>
            <w:proofErr w:type="spellStart"/>
            <w:r w:rsidRPr="00810DF7">
              <w:rPr>
                <w:rFonts w:ascii="GHEA Grapalat" w:hAnsi="GHEA Grapalat" w:cs="Calibri"/>
                <w:b/>
                <w:bCs/>
                <w:color w:val="000000"/>
                <w:sz w:val="20"/>
                <w:szCs w:val="20"/>
              </w:rPr>
              <w:t>աշխատանքների</w:t>
            </w:r>
            <w:proofErr w:type="spellEnd"/>
            <w:r w:rsidRPr="00810DF7">
              <w:rPr>
                <w:rFonts w:ascii="GHEA Grapalat" w:hAnsi="GHEA Grapalat" w:cs="Calibri"/>
                <w:b/>
                <w:bCs/>
                <w:color w:val="000000"/>
                <w:sz w:val="20"/>
                <w:szCs w:val="20"/>
                <w:lang w:val="es-ES"/>
              </w:rPr>
              <w:t xml:space="preserve"> </w:t>
            </w:r>
            <w:proofErr w:type="spellStart"/>
            <w:r w:rsidRPr="00810DF7">
              <w:rPr>
                <w:rFonts w:ascii="GHEA Grapalat" w:hAnsi="GHEA Grapalat" w:cs="Calibri"/>
                <w:b/>
                <w:bCs/>
                <w:color w:val="000000"/>
                <w:sz w:val="20"/>
                <w:szCs w:val="20"/>
              </w:rPr>
              <w:t>որակի</w:t>
            </w:r>
            <w:proofErr w:type="spellEnd"/>
            <w:r w:rsidRPr="00810DF7">
              <w:rPr>
                <w:rFonts w:ascii="GHEA Grapalat" w:hAnsi="GHEA Grapalat" w:cs="Calibri"/>
                <w:b/>
                <w:bCs/>
                <w:color w:val="000000"/>
                <w:sz w:val="20"/>
                <w:szCs w:val="20"/>
                <w:lang w:val="es-ES"/>
              </w:rPr>
              <w:t xml:space="preserve"> </w:t>
            </w:r>
            <w:proofErr w:type="spellStart"/>
            <w:r w:rsidRPr="00810DF7">
              <w:rPr>
                <w:rFonts w:ascii="GHEA Grapalat" w:hAnsi="GHEA Grapalat" w:cs="Calibri"/>
                <w:b/>
                <w:bCs/>
                <w:color w:val="000000"/>
                <w:sz w:val="20"/>
                <w:szCs w:val="20"/>
              </w:rPr>
              <w:t>տեխնիկական</w:t>
            </w:r>
            <w:proofErr w:type="spellEnd"/>
            <w:r w:rsidRPr="00810DF7">
              <w:rPr>
                <w:rFonts w:ascii="GHEA Grapalat" w:hAnsi="GHEA Grapalat" w:cs="Calibri"/>
                <w:b/>
                <w:bCs/>
                <w:color w:val="000000"/>
                <w:sz w:val="20"/>
                <w:szCs w:val="20"/>
                <w:lang w:val="es-ES"/>
              </w:rPr>
              <w:t xml:space="preserve"> </w:t>
            </w:r>
            <w:proofErr w:type="spellStart"/>
            <w:r w:rsidRPr="00810DF7">
              <w:rPr>
                <w:rFonts w:ascii="GHEA Grapalat" w:hAnsi="GHEA Grapalat" w:cs="Calibri"/>
                <w:b/>
                <w:bCs/>
                <w:color w:val="000000"/>
                <w:sz w:val="20"/>
                <w:szCs w:val="20"/>
              </w:rPr>
              <w:t>հսկողության</w:t>
            </w:r>
            <w:proofErr w:type="spellEnd"/>
            <w:r w:rsidRPr="00810DF7">
              <w:rPr>
                <w:rFonts w:ascii="GHEA Grapalat" w:hAnsi="GHEA Grapalat" w:cs="Calibri"/>
                <w:b/>
                <w:bCs/>
                <w:color w:val="000000"/>
                <w:sz w:val="20"/>
                <w:szCs w:val="20"/>
                <w:lang w:val="es-ES"/>
              </w:rPr>
              <w:t xml:space="preserve"> </w:t>
            </w:r>
            <w:proofErr w:type="spellStart"/>
            <w:r w:rsidRPr="00810DF7">
              <w:rPr>
                <w:rFonts w:ascii="GHEA Grapalat" w:hAnsi="GHEA Grapalat" w:cs="Calibri"/>
                <w:b/>
                <w:bCs/>
                <w:color w:val="000000"/>
                <w:sz w:val="20"/>
                <w:szCs w:val="20"/>
              </w:rPr>
              <w:t>խորհրդատվական</w:t>
            </w:r>
            <w:proofErr w:type="spellEnd"/>
            <w:r w:rsidRPr="00810DF7">
              <w:rPr>
                <w:rFonts w:ascii="GHEA Grapalat" w:hAnsi="GHEA Grapalat" w:cs="Calibri"/>
                <w:b/>
                <w:bCs/>
                <w:color w:val="000000"/>
                <w:sz w:val="20"/>
                <w:szCs w:val="20"/>
                <w:lang w:val="es-ES"/>
              </w:rPr>
              <w:t xml:space="preserve"> </w:t>
            </w:r>
            <w:proofErr w:type="spellStart"/>
            <w:r w:rsidRPr="00810DF7">
              <w:rPr>
                <w:rFonts w:ascii="GHEA Grapalat" w:hAnsi="GHEA Grapalat" w:cs="Calibri"/>
                <w:b/>
                <w:bCs/>
                <w:color w:val="000000"/>
                <w:sz w:val="20"/>
                <w:szCs w:val="20"/>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B802E2" w:rsidRPr="00F566BF" w:rsidRDefault="00B802E2" w:rsidP="00B802E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B802E2" w:rsidRPr="00F566BF" w:rsidRDefault="00B802E2" w:rsidP="00B802E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B802E2" w:rsidRPr="00F566BF" w:rsidRDefault="00B802E2" w:rsidP="00B802E2">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587F4B">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CD0CC7">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3C56C8EB" w14:textId="77777777" w:rsidR="00EF6E29" w:rsidRDefault="00EF6E29" w:rsidP="004F02AD">
      <w:pPr>
        <w:ind w:right="309"/>
        <w:jc w:val="both"/>
        <w:rPr>
          <w:rFonts w:ascii="GHEA Grapalat" w:hAnsi="GHEA Grapalat"/>
          <w:bCs/>
          <w:i/>
          <w:sz w:val="18"/>
          <w:szCs w:val="18"/>
          <w:lang w:val="es-ES"/>
        </w:rPr>
      </w:pPr>
    </w:p>
    <w:p w14:paraId="44B2BF34" w14:textId="69494E89"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31DA8">
        <w:rPr>
          <w:rFonts w:ascii="GHEA Grapalat" w:hAnsi="GHEA Grapalat"/>
          <w:i/>
          <w:sz w:val="16"/>
          <w:szCs w:val="16"/>
          <w:lang w:val="hy-AM"/>
        </w:rPr>
        <w:t>եթե</w:t>
      </w:r>
      <w:r w:rsidRPr="001E7733">
        <w:rPr>
          <w:rFonts w:ascii="GHEA Grapalat" w:hAnsi="GHEA Grapalat"/>
          <w:i/>
          <w:sz w:val="16"/>
          <w:szCs w:val="16"/>
          <w:lang w:val="af-ZA"/>
        </w:rPr>
        <w:t xml:space="preserve"> </w:t>
      </w:r>
      <w:r w:rsidRPr="00031DA8">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sidRPr="00031DA8">
        <w:rPr>
          <w:rFonts w:ascii="GHEA Grapalat" w:hAnsi="GHEA Grapalat"/>
          <w:i/>
          <w:sz w:val="16"/>
          <w:szCs w:val="16"/>
          <w:lang w:val="hy-AM"/>
        </w:rPr>
        <w:t>ապա</w:t>
      </w:r>
      <w:r w:rsidRPr="001E7733">
        <w:rPr>
          <w:rFonts w:ascii="GHEA Grapalat" w:hAnsi="GHEA Grapalat"/>
          <w:i/>
          <w:sz w:val="16"/>
          <w:szCs w:val="16"/>
          <w:lang w:val="af-ZA"/>
        </w:rPr>
        <w:t xml:space="preserve"> </w:t>
      </w:r>
      <w:r w:rsidRPr="00031DA8">
        <w:rPr>
          <w:rFonts w:ascii="GHEA Grapalat" w:hAnsi="GHEA Grapalat"/>
          <w:i/>
          <w:sz w:val="16"/>
          <w:szCs w:val="16"/>
          <w:lang w:val="hy-AM"/>
        </w:rPr>
        <w:t>տվյալ</w:t>
      </w:r>
      <w:r w:rsidRPr="001E7733">
        <w:rPr>
          <w:rFonts w:ascii="GHEA Grapalat" w:hAnsi="GHEA Grapalat"/>
          <w:i/>
          <w:sz w:val="16"/>
          <w:szCs w:val="16"/>
          <w:lang w:val="af-ZA"/>
        </w:rPr>
        <w:t xml:space="preserve"> </w:t>
      </w:r>
      <w:r w:rsidRPr="00031DA8">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31DA8">
        <w:rPr>
          <w:rFonts w:ascii="GHEA Grapalat" w:hAnsi="GHEA Grapalat"/>
          <w:i/>
          <w:sz w:val="16"/>
          <w:szCs w:val="16"/>
          <w:lang w:val="hy-AM"/>
        </w:rPr>
        <w:t>գծով</w:t>
      </w:r>
      <w:r w:rsidRPr="001E7733">
        <w:rPr>
          <w:rFonts w:ascii="GHEA Grapalat" w:hAnsi="GHEA Grapalat"/>
          <w:i/>
          <w:sz w:val="16"/>
          <w:szCs w:val="16"/>
          <w:lang w:val="af-ZA"/>
        </w:rPr>
        <w:t xml:space="preserve"> </w:t>
      </w:r>
      <w:r w:rsidRPr="00031DA8">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31DA8">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31DA8">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հարկի</w:t>
      </w:r>
      <w:r w:rsidRPr="001E7733">
        <w:rPr>
          <w:rFonts w:ascii="GHEA Grapalat" w:hAnsi="GHEA Grapalat"/>
          <w:i/>
          <w:sz w:val="16"/>
          <w:szCs w:val="16"/>
          <w:lang w:val="af-ZA"/>
        </w:rPr>
        <w:t xml:space="preserve"> </w:t>
      </w:r>
      <w:r w:rsidRPr="00031DA8">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31DA8">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31DA8">
        <w:rPr>
          <w:rFonts w:ascii="GHEA Grapalat" w:hAnsi="GHEA Grapalat"/>
          <w:i/>
          <w:sz w:val="16"/>
          <w:szCs w:val="16"/>
          <w:lang w:val="hy-AM"/>
        </w:rPr>
        <w:t>րդ</w:t>
      </w:r>
      <w:r w:rsidRPr="001E7733">
        <w:rPr>
          <w:rFonts w:ascii="GHEA Grapalat" w:hAnsi="GHEA Grapalat"/>
          <w:i/>
          <w:sz w:val="16"/>
          <w:szCs w:val="16"/>
          <w:lang w:val="af-ZA"/>
        </w:rPr>
        <w:t xml:space="preserve"> </w:t>
      </w:r>
      <w:r w:rsidRPr="00031DA8">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3C6FE8F4" w14:textId="7BC244B2"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lastRenderedPageBreak/>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7DEAFD9C"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AE330B">
        <w:rPr>
          <w:rFonts w:ascii="GHEA Grapalat" w:hAnsi="GHEA Grapalat"/>
          <w:b/>
          <w:lang w:val="hy-AM"/>
        </w:rPr>
        <w:t>ԵՔ-ԲՄԽԾՁԲ-</w:t>
      </w:r>
      <w:r w:rsidR="00810DF7">
        <w:rPr>
          <w:rFonts w:ascii="GHEA Grapalat" w:hAnsi="GHEA Grapalat"/>
          <w:b/>
          <w:lang w:val="hy-AM"/>
        </w:rPr>
        <w:t>26/11</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1A9799AA" w:rsidR="00091EBC" w:rsidRPr="00F566BF" w:rsidRDefault="00AE330B"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091EBC" w:rsidRPr="00F566BF">
        <w:rPr>
          <w:rFonts w:ascii="GHEA Grapalat" w:hAnsi="GHEA Grapalat" w:cs="Arial"/>
          <w:b/>
          <w:lang w:val="hy-AM"/>
        </w:rPr>
        <w:t xml:space="preserve"> մրցույթի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5F472CBC"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006A49C6">
        <w:rPr>
          <w:rStyle w:val="Strong"/>
          <w:rFonts w:ascii="GHEA Grapalat" w:hAnsi="GHEA Grapalat"/>
          <w:b w:val="0"/>
          <w:bCs w:val="0"/>
          <w:sz w:val="20"/>
          <w:szCs w:val="20"/>
          <w:u w:val="single"/>
          <w:lang w:val="hy-AM"/>
        </w:rPr>
        <w:t xml:space="preserve">        </w:t>
      </w:r>
      <w:r w:rsidR="006A49C6" w:rsidRPr="006A49C6">
        <w:rPr>
          <w:rStyle w:val="Strong"/>
          <w:rFonts w:ascii="GHEA Grapalat" w:hAnsi="GHEA Grapalat"/>
          <w:b w:val="0"/>
          <w:bCs w:val="0"/>
          <w:sz w:val="20"/>
          <w:szCs w:val="20"/>
          <w:u w:val="single"/>
          <w:lang w:val="hy-AM"/>
        </w:rPr>
        <w:t xml:space="preserve">  </w:t>
      </w:r>
      <w:r w:rsidR="006A49C6" w:rsidRPr="006A49C6">
        <w:rPr>
          <w:rFonts w:ascii="GHEA Grapalat" w:hAnsi="GHEA Grapalat" w:cs="Arial"/>
          <w:b/>
          <w:sz w:val="20"/>
          <w:szCs w:val="20"/>
          <w:u w:val="single"/>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B504BFD"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r w:rsidR="00767DDF" w:rsidRPr="0093002B">
        <w:rPr>
          <w:rFonts w:ascii="GHEA Grapalat" w:hAnsi="GHEA Grapalat" w:cs="Sylfaen"/>
          <w:b/>
          <w:lang w:val="es-ES"/>
        </w:rPr>
        <w:t>*</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1683B853" w:rsidR="00DB01B8" w:rsidRPr="006A49C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hyperlink r:id="rId11" w:history="1">
        <w:r w:rsidR="001B3F20">
          <w:rPr>
            <w:rStyle w:val="Hyperlink"/>
            <w:rFonts w:ascii="GHEA Grapalat" w:hAnsi="GHEA Grapalat"/>
            <w:sz w:val="20"/>
            <w:szCs w:val="20"/>
            <w:lang w:val="hy-AM"/>
          </w:rPr>
          <w:t>anahit.amirkhanyan</w:t>
        </w:r>
        <w:r w:rsidR="00B72F86">
          <w:rPr>
            <w:rStyle w:val="Hyperlink"/>
            <w:rFonts w:ascii="GHEA Grapalat" w:hAnsi="GHEA Grapalat"/>
            <w:sz w:val="20"/>
            <w:szCs w:val="20"/>
            <w:lang w:val="hy-AM"/>
          </w:rPr>
          <w:t>@yerevan.am</w:t>
        </w:r>
      </w:hyperlink>
      <w:r w:rsidR="006A49C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B9685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00F70535" w14:textId="77777777" w:rsidR="003A39DC" w:rsidRDefault="003A39DC" w:rsidP="00631658">
      <w:pPr>
        <w:pStyle w:val="BodyTextIndent3"/>
        <w:spacing w:line="240" w:lineRule="auto"/>
        <w:jc w:val="right"/>
        <w:rPr>
          <w:rFonts w:ascii="GHEA Grapalat" w:hAnsi="GHEA Grapalat" w:cs="Sylfaen"/>
          <w:b/>
          <w:lang w:val="hy-AM"/>
        </w:rPr>
      </w:pPr>
    </w:p>
    <w:p w14:paraId="72E4EA4F" w14:textId="4114F673" w:rsidR="002B0E49" w:rsidRDefault="00334B2F" w:rsidP="00CD0CC7">
      <w:pPr>
        <w:pStyle w:val="BodyTextIndent3"/>
        <w:spacing w:line="240" w:lineRule="auto"/>
        <w:jc w:val="center"/>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395543DE" w14:textId="77777777" w:rsidR="00013150" w:rsidRPr="00013150" w:rsidRDefault="002B0E49" w:rsidP="00013150">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ab/>
      </w:r>
      <w:r w:rsidR="00013150" w:rsidRPr="00013150">
        <w:rPr>
          <w:rFonts w:ascii="GHEA Grapalat" w:hAnsi="GHEA Grapalat" w:cs="Sylfaen"/>
          <w:b/>
          <w:lang w:val="hy-AM"/>
        </w:rPr>
        <w:t>Հավելված 5.1</w:t>
      </w:r>
    </w:p>
    <w:p w14:paraId="1719630F" w14:textId="78A1A2B5" w:rsidR="00013150" w:rsidRPr="00013150" w:rsidRDefault="00013150" w:rsidP="00013150">
      <w:pPr>
        <w:pStyle w:val="BodyTextIndent3"/>
        <w:spacing w:line="240" w:lineRule="auto"/>
        <w:jc w:val="right"/>
        <w:rPr>
          <w:rFonts w:ascii="GHEA Grapalat" w:hAnsi="GHEA Grapalat" w:cs="Sylfaen"/>
          <w:b/>
          <w:lang w:val="hy-AM"/>
        </w:rPr>
      </w:pPr>
      <w:r w:rsidRPr="00013150">
        <w:rPr>
          <w:rFonts w:ascii="GHEA Grapalat" w:hAnsi="GHEA Grapalat" w:cs="Sylfaen"/>
          <w:b/>
          <w:lang w:val="hy-AM"/>
        </w:rPr>
        <w:t>«ԵՔ-ԲՄԽԾՁԲ-</w:t>
      </w:r>
      <w:r w:rsidR="00810DF7">
        <w:rPr>
          <w:rFonts w:ascii="GHEA Grapalat" w:hAnsi="GHEA Grapalat" w:cs="Sylfaen"/>
          <w:b/>
          <w:lang w:val="hy-AM"/>
        </w:rPr>
        <w:t>26/11</w:t>
      </w:r>
      <w:r w:rsidRPr="00013150">
        <w:rPr>
          <w:rFonts w:ascii="GHEA Grapalat" w:hAnsi="GHEA Grapalat" w:cs="Sylfaen"/>
          <w:b/>
          <w:lang w:val="hy-AM"/>
        </w:rPr>
        <w:t>»*  ծածկագրով</w:t>
      </w:r>
    </w:p>
    <w:p w14:paraId="43F9EDE5" w14:textId="77777777" w:rsidR="00013150" w:rsidRPr="00013150" w:rsidRDefault="00013150" w:rsidP="00013150">
      <w:pPr>
        <w:pStyle w:val="BodyTextIndent3"/>
        <w:spacing w:line="240" w:lineRule="auto"/>
        <w:jc w:val="right"/>
        <w:rPr>
          <w:rFonts w:ascii="GHEA Grapalat" w:hAnsi="GHEA Grapalat" w:cs="Sylfaen"/>
          <w:b/>
          <w:lang w:val="hy-AM"/>
        </w:rPr>
      </w:pPr>
      <w:r w:rsidRPr="00013150">
        <w:rPr>
          <w:rFonts w:ascii="GHEA Grapalat" w:hAnsi="GHEA Grapalat" w:cs="Sylfaen"/>
          <w:b/>
          <w:lang w:val="hy-AM"/>
        </w:rPr>
        <w:t>բաց մրցույթի հրավերի</w:t>
      </w:r>
    </w:p>
    <w:p w14:paraId="662853EA" w14:textId="77777777" w:rsidR="00013150" w:rsidRPr="00013150" w:rsidRDefault="00013150" w:rsidP="00013150">
      <w:pPr>
        <w:jc w:val="center"/>
        <w:rPr>
          <w:rFonts w:ascii="GHEA Grapalat" w:hAnsi="GHEA Grapalat" w:cs="GHEA Grapalat"/>
          <w:b/>
          <w:sz w:val="20"/>
          <w:szCs w:val="20"/>
          <w:lang w:val="hy-AM"/>
        </w:rPr>
      </w:pPr>
      <w:r w:rsidRPr="00013150">
        <w:rPr>
          <w:rFonts w:ascii="GHEA Grapalat" w:hAnsi="GHEA Grapalat" w:cs="GHEA Grapalat"/>
          <w:b/>
          <w:sz w:val="18"/>
          <w:szCs w:val="18"/>
          <w:lang w:val="hy-AM"/>
        </w:rPr>
        <w:t xml:space="preserve">       </w:t>
      </w:r>
      <w:r w:rsidRPr="00013150">
        <w:rPr>
          <w:rFonts w:ascii="GHEA Grapalat" w:hAnsi="GHEA Grapalat" w:cs="GHEA Grapalat"/>
          <w:b/>
          <w:sz w:val="20"/>
          <w:szCs w:val="20"/>
          <w:lang w:val="hy-AM"/>
        </w:rPr>
        <w:t xml:space="preserve">ՏՈւԺԱՆՔԻ ՄԱՍԻՆ ՀԱՄԱՁԱՅՆԱԳԻՐ </w:t>
      </w:r>
    </w:p>
    <w:p w14:paraId="34281D29" w14:textId="77777777" w:rsidR="00013150" w:rsidRPr="00013150" w:rsidRDefault="00013150" w:rsidP="00013150">
      <w:pPr>
        <w:jc w:val="center"/>
        <w:rPr>
          <w:rFonts w:ascii="GHEA Grapalat" w:hAnsi="GHEA Grapalat" w:cs="GHEA Grapalat"/>
          <w:b/>
          <w:sz w:val="20"/>
          <w:szCs w:val="20"/>
          <w:lang w:val="hy-AM"/>
        </w:rPr>
      </w:pPr>
      <w:r w:rsidRPr="00013150">
        <w:rPr>
          <w:rFonts w:ascii="GHEA Grapalat" w:hAnsi="GHEA Grapalat" w:cs="GHEA Grapalat"/>
          <w:sz w:val="20"/>
          <w:szCs w:val="20"/>
          <w:lang w:val="hy-AM"/>
        </w:rPr>
        <w:t xml:space="preserve">  </w:t>
      </w:r>
      <w:r w:rsidRPr="00013150">
        <w:rPr>
          <w:rFonts w:ascii="GHEA Grapalat" w:hAnsi="GHEA Grapalat" w:cs="GHEA Grapalat"/>
          <w:b/>
          <w:sz w:val="20"/>
          <w:szCs w:val="20"/>
          <w:lang w:val="hy-AM"/>
        </w:rPr>
        <w:t xml:space="preserve"> </w:t>
      </w:r>
      <w:r w:rsidRPr="00013150">
        <w:rPr>
          <w:rFonts w:ascii="GHEA Grapalat" w:hAnsi="GHEA Grapalat" w:cs="GHEA Grapalat"/>
          <w:b/>
          <w:sz w:val="18"/>
          <w:szCs w:val="18"/>
          <w:lang w:val="hy-AM"/>
        </w:rPr>
        <w:t xml:space="preserve">         (պայմանագրի ապահովում)</w:t>
      </w:r>
    </w:p>
    <w:p w14:paraId="01F38FFB" w14:textId="77777777" w:rsidR="00013150" w:rsidRPr="00013150" w:rsidRDefault="00013150" w:rsidP="00013150">
      <w:pPr>
        <w:rPr>
          <w:rFonts w:ascii="GHEA Grapalat" w:hAnsi="GHEA Grapalat" w:cs="GHEA Grapalat"/>
          <w:b/>
          <w:sz w:val="20"/>
          <w:szCs w:val="20"/>
          <w:lang w:val="hy-AM"/>
        </w:rPr>
      </w:pPr>
    </w:p>
    <w:p w14:paraId="77E73ABD" w14:textId="77777777" w:rsidR="00013150" w:rsidRPr="00013150" w:rsidRDefault="00013150" w:rsidP="00013150">
      <w:pPr>
        <w:rPr>
          <w:rFonts w:ascii="GHEA Grapalat" w:hAnsi="GHEA Grapalat" w:cs="GHEA Grapalat"/>
          <w:sz w:val="20"/>
          <w:szCs w:val="20"/>
          <w:lang w:val="hy-AM"/>
        </w:rPr>
      </w:pPr>
      <w:r w:rsidRPr="00013150">
        <w:rPr>
          <w:rFonts w:ascii="GHEA Grapalat" w:hAnsi="GHEA Grapalat" w:cs="GHEA Grapalat"/>
          <w:sz w:val="20"/>
          <w:szCs w:val="20"/>
          <w:lang w:val="hy-AM"/>
        </w:rPr>
        <w:t xml:space="preserve">     ք. Երևան</w:t>
      </w:r>
      <w:r w:rsidRPr="00013150">
        <w:rPr>
          <w:rFonts w:ascii="GHEA Grapalat" w:hAnsi="GHEA Grapalat" w:cs="GHEA Grapalat"/>
          <w:sz w:val="20"/>
          <w:szCs w:val="20"/>
          <w:lang w:val="hy-AM"/>
        </w:rPr>
        <w:tab/>
      </w:r>
      <w:r w:rsidRPr="00013150">
        <w:rPr>
          <w:rFonts w:ascii="GHEA Grapalat" w:hAnsi="GHEA Grapalat" w:cs="GHEA Grapalat"/>
          <w:sz w:val="20"/>
          <w:szCs w:val="20"/>
          <w:lang w:val="hy-AM"/>
        </w:rPr>
        <w:tab/>
      </w:r>
      <w:r w:rsidRPr="00013150">
        <w:rPr>
          <w:rFonts w:ascii="GHEA Grapalat" w:hAnsi="GHEA Grapalat" w:cs="GHEA Grapalat"/>
          <w:sz w:val="20"/>
          <w:szCs w:val="20"/>
          <w:lang w:val="hy-AM"/>
        </w:rPr>
        <w:tab/>
      </w:r>
      <w:r w:rsidRPr="00013150">
        <w:rPr>
          <w:rFonts w:ascii="GHEA Grapalat" w:hAnsi="GHEA Grapalat" w:cs="GHEA Grapalat"/>
          <w:sz w:val="20"/>
          <w:szCs w:val="20"/>
          <w:lang w:val="hy-AM"/>
        </w:rPr>
        <w:tab/>
      </w:r>
      <w:r w:rsidRPr="00013150">
        <w:rPr>
          <w:rFonts w:ascii="GHEA Grapalat" w:hAnsi="GHEA Grapalat" w:cs="GHEA Grapalat"/>
          <w:sz w:val="20"/>
          <w:szCs w:val="20"/>
          <w:lang w:val="hy-AM"/>
        </w:rPr>
        <w:tab/>
      </w:r>
      <w:r w:rsidRPr="00013150">
        <w:rPr>
          <w:rFonts w:ascii="GHEA Grapalat" w:hAnsi="GHEA Grapalat" w:cs="GHEA Grapalat"/>
          <w:sz w:val="20"/>
          <w:szCs w:val="20"/>
          <w:lang w:val="hy-AM"/>
        </w:rPr>
        <w:tab/>
        <w:t xml:space="preserve">            </w:t>
      </w:r>
      <w:r w:rsidRPr="00013150">
        <w:rPr>
          <w:rFonts w:ascii="GHEA Grapalat" w:hAnsi="GHEA Grapalat"/>
          <w:sz w:val="20"/>
          <w:szCs w:val="20"/>
          <w:lang w:val="hy-AM"/>
        </w:rPr>
        <w:t>«</w:t>
      </w:r>
      <w:r w:rsidRPr="00013150">
        <w:rPr>
          <w:rFonts w:ascii="GHEA Grapalat" w:hAnsi="GHEA Grapalat" w:cs="GHEA Grapalat"/>
          <w:sz w:val="20"/>
          <w:szCs w:val="20"/>
          <w:u w:val="single"/>
          <w:lang w:val="hy-AM"/>
        </w:rPr>
        <w:t xml:space="preserve">         </w:t>
      </w:r>
      <w:r w:rsidRPr="00013150">
        <w:rPr>
          <w:rFonts w:ascii="GHEA Grapalat" w:hAnsi="GHEA Grapalat"/>
          <w:sz w:val="20"/>
          <w:szCs w:val="20"/>
          <w:lang w:val="hy-AM"/>
        </w:rPr>
        <w:t>»</w:t>
      </w:r>
      <w:r w:rsidRPr="00013150">
        <w:rPr>
          <w:rFonts w:ascii="GHEA Grapalat" w:hAnsi="GHEA Grapalat" w:cs="GHEA Grapalat"/>
          <w:sz w:val="20"/>
          <w:szCs w:val="20"/>
          <w:u w:val="single"/>
          <w:lang w:val="hy-AM"/>
        </w:rPr>
        <w:t xml:space="preserve"> </w:t>
      </w: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r w:rsidRPr="00013150">
        <w:rPr>
          <w:rFonts w:ascii="GHEA Grapalat" w:hAnsi="GHEA Grapalat" w:cs="GHEA Grapalat"/>
          <w:sz w:val="20"/>
          <w:szCs w:val="20"/>
          <w:lang w:val="hy-AM"/>
        </w:rPr>
        <w:t xml:space="preserve"> 20   թ.</w:t>
      </w:r>
    </w:p>
    <w:p w14:paraId="7CC56B75" w14:textId="77777777" w:rsidR="00013150" w:rsidRPr="00013150" w:rsidRDefault="00013150" w:rsidP="00013150">
      <w:pPr>
        <w:rPr>
          <w:rFonts w:ascii="GHEA Grapalat" w:hAnsi="GHEA Grapalat" w:cs="GHEA Grapalat"/>
          <w:sz w:val="20"/>
          <w:szCs w:val="20"/>
          <w:lang w:val="hy-AM"/>
        </w:rPr>
      </w:pPr>
    </w:p>
    <w:p w14:paraId="3CB84F94" w14:textId="77777777" w:rsidR="00013150" w:rsidRPr="00013150" w:rsidRDefault="00013150" w:rsidP="00013150">
      <w:pPr>
        <w:jc w:val="both"/>
        <w:rPr>
          <w:rFonts w:ascii="GHEA Grapalat" w:hAnsi="GHEA Grapalat" w:cs="GHEA Grapalat"/>
          <w:sz w:val="20"/>
          <w:szCs w:val="20"/>
          <w:u w:val="single"/>
          <w:vertAlign w:val="subscript"/>
          <w:lang w:val="hy-AM"/>
        </w:rPr>
      </w:pPr>
      <w:r w:rsidRPr="00013150">
        <w:rPr>
          <w:rFonts w:ascii="GHEA Grapalat" w:hAnsi="GHEA Grapalat" w:cs="GHEA Grapalat"/>
          <w:sz w:val="20"/>
          <w:szCs w:val="20"/>
          <w:u w:val="single"/>
          <w:vertAlign w:val="subscript"/>
          <w:lang w:val="hy-AM"/>
        </w:rPr>
        <w:tab/>
      </w:r>
      <w:r w:rsidRPr="00013150">
        <w:rPr>
          <w:rFonts w:ascii="GHEA Grapalat" w:hAnsi="GHEA Grapalat" w:cs="GHEA Grapalat"/>
          <w:sz w:val="20"/>
          <w:szCs w:val="20"/>
          <w:u w:val="single"/>
          <w:vertAlign w:val="subscript"/>
          <w:lang w:val="hy-AM"/>
        </w:rPr>
        <w:tab/>
      </w:r>
      <w:r w:rsidRPr="00013150">
        <w:rPr>
          <w:rFonts w:ascii="GHEA Grapalat" w:hAnsi="GHEA Grapalat" w:cs="GHEA Grapalat"/>
          <w:sz w:val="20"/>
          <w:szCs w:val="20"/>
          <w:u w:val="single"/>
          <w:vertAlign w:val="subscript"/>
          <w:lang w:val="hy-AM"/>
        </w:rPr>
        <w:tab/>
      </w:r>
      <w:r w:rsidRPr="00013150">
        <w:rPr>
          <w:rFonts w:ascii="GHEA Grapalat" w:hAnsi="GHEA Grapalat" w:cs="GHEA Grapalat"/>
          <w:sz w:val="20"/>
          <w:szCs w:val="20"/>
          <w:vertAlign w:val="subscript"/>
          <w:lang w:val="hy-AM"/>
        </w:rPr>
        <w:t xml:space="preserve">, </w:t>
      </w:r>
      <w:r w:rsidRPr="00013150">
        <w:rPr>
          <w:rFonts w:ascii="GHEA Grapalat" w:hAnsi="GHEA Grapalat" w:cs="GHEA Grapalat"/>
          <w:sz w:val="20"/>
          <w:szCs w:val="20"/>
          <w:lang w:val="hy-AM"/>
        </w:rPr>
        <w:t xml:space="preserve">ի դեմս Ընկերության տնօրեն </w:t>
      </w: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p>
    <w:p w14:paraId="05D1C626" w14:textId="77777777" w:rsidR="00013150" w:rsidRPr="00013150" w:rsidRDefault="00013150" w:rsidP="00013150">
      <w:pPr>
        <w:jc w:val="both"/>
        <w:rPr>
          <w:rFonts w:ascii="GHEA Grapalat" w:hAnsi="GHEA Grapalat" w:cs="GHEA Grapalat"/>
          <w:sz w:val="20"/>
          <w:szCs w:val="20"/>
          <w:lang w:val="hy-AM"/>
        </w:rPr>
      </w:pPr>
      <w:r w:rsidRPr="00013150">
        <w:rPr>
          <w:rFonts w:ascii="GHEA Grapalat" w:hAnsi="GHEA Grapalat"/>
          <w:sz w:val="20"/>
          <w:szCs w:val="20"/>
          <w:vertAlign w:val="superscript"/>
          <w:lang w:val="hy-AM"/>
        </w:rPr>
        <w:t xml:space="preserve">       Ընկերության անվանումը</w:t>
      </w:r>
      <w:r w:rsidRPr="00013150">
        <w:rPr>
          <w:rFonts w:ascii="GHEA Grapalat" w:hAnsi="GHEA Grapalat" w:cs="GHEA Grapalat"/>
          <w:sz w:val="20"/>
          <w:szCs w:val="20"/>
          <w:vertAlign w:val="subscript"/>
          <w:lang w:val="hy-AM"/>
        </w:rPr>
        <w:tab/>
      </w:r>
      <w:r w:rsidRPr="00013150">
        <w:rPr>
          <w:rFonts w:ascii="GHEA Grapalat" w:hAnsi="GHEA Grapalat" w:cs="GHEA Grapalat"/>
          <w:sz w:val="20"/>
          <w:szCs w:val="20"/>
          <w:vertAlign w:val="subscript"/>
          <w:lang w:val="hy-AM"/>
        </w:rPr>
        <w:tab/>
      </w:r>
      <w:r w:rsidRPr="00013150">
        <w:rPr>
          <w:rFonts w:ascii="GHEA Grapalat" w:hAnsi="GHEA Grapalat" w:cs="GHEA Grapalat"/>
          <w:sz w:val="20"/>
          <w:szCs w:val="20"/>
          <w:vertAlign w:val="subscript"/>
          <w:lang w:val="hy-AM"/>
        </w:rPr>
        <w:tab/>
      </w:r>
      <w:r w:rsidRPr="00013150">
        <w:rPr>
          <w:rFonts w:ascii="GHEA Grapalat" w:hAnsi="GHEA Grapalat" w:cs="GHEA Grapalat"/>
          <w:sz w:val="20"/>
          <w:szCs w:val="20"/>
          <w:vertAlign w:val="subscript"/>
          <w:lang w:val="hy-AM"/>
        </w:rPr>
        <w:tab/>
      </w:r>
      <w:r w:rsidRPr="00013150">
        <w:rPr>
          <w:rFonts w:ascii="GHEA Grapalat" w:hAnsi="GHEA Grapalat" w:cs="GHEA Grapalat"/>
          <w:sz w:val="20"/>
          <w:szCs w:val="20"/>
          <w:vertAlign w:val="subscript"/>
          <w:lang w:val="hy-AM"/>
        </w:rPr>
        <w:tab/>
        <w:t xml:space="preserve">    </w:t>
      </w:r>
      <w:r w:rsidRPr="00013150">
        <w:rPr>
          <w:rFonts w:ascii="GHEA Grapalat" w:hAnsi="GHEA Grapalat"/>
          <w:sz w:val="20"/>
          <w:szCs w:val="20"/>
          <w:vertAlign w:val="superscript"/>
          <w:lang w:val="hy-AM"/>
        </w:rPr>
        <w:t>Ընկերության տնօրենի անուն ազգանունը, անձնագրային տվյալները</w:t>
      </w:r>
      <w:r w:rsidRPr="00013150">
        <w:rPr>
          <w:rFonts w:ascii="GHEA Grapalat" w:hAnsi="GHEA Grapalat" w:cs="GHEA Grapalat"/>
          <w:sz w:val="20"/>
          <w:szCs w:val="20"/>
          <w:vertAlign w:val="subscript"/>
          <w:lang w:val="hy-AM"/>
        </w:rPr>
        <w:t xml:space="preserve">, </w:t>
      </w:r>
      <w:r w:rsidRPr="000131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BAB4A10" w14:textId="77777777" w:rsidR="00013150" w:rsidRPr="00013150" w:rsidRDefault="00013150" w:rsidP="00013150">
      <w:pPr>
        <w:ind w:firstLine="708"/>
        <w:jc w:val="both"/>
        <w:rPr>
          <w:rFonts w:ascii="GHEA Grapalat" w:hAnsi="GHEA Grapalat" w:cs="GHEA Grapalat"/>
          <w:sz w:val="20"/>
          <w:szCs w:val="20"/>
          <w:lang w:val="hy-AM"/>
        </w:rPr>
      </w:pPr>
    </w:p>
    <w:p w14:paraId="554532BC" w14:textId="77777777" w:rsidR="00013150" w:rsidRPr="00013150" w:rsidRDefault="00013150" w:rsidP="00013150">
      <w:pPr>
        <w:ind w:left="360"/>
        <w:jc w:val="center"/>
        <w:rPr>
          <w:rFonts w:ascii="GHEA Grapalat" w:hAnsi="GHEA Grapalat" w:cs="GHEA Grapalat"/>
          <w:b/>
          <w:bCs/>
          <w:sz w:val="20"/>
          <w:szCs w:val="20"/>
          <w:lang w:val="pt-BR"/>
        </w:rPr>
      </w:pPr>
      <w:r w:rsidRPr="00013150">
        <w:rPr>
          <w:rFonts w:ascii="GHEA Grapalat" w:hAnsi="GHEA Grapalat" w:cs="GHEA Grapalat"/>
          <w:b/>
          <w:sz w:val="20"/>
          <w:szCs w:val="20"/>
          <w:lang w:val="hy-AM"/>
        </w:rPr>
        <w:t>1</w:t>
      </w:r>
      <w:r w:rsidRPr="00013150">
        <w:rPr>
          <w:rFonts w:ascii="Microsoft JhengHei" w:eastAsia="Microsoft JhengHei" w:hAnsi="Microsoft JhengHei" w:cs="Microsoft JhengHei" w:hint="eastAsia"/>
          <w:b/>
          <w:sz w:val="20"/>
          <w:szCs w:val="20"/>
          <w:lang w:val="hy-AM"/>
        </w:rPr>
        <w:t>․</w:t>
      </w:r>
      <w:r w:rsidRPr="00013150">
        <w:rPr>
          <w:rFonts w:ascii="GHEA Grapalat" w:hAnsi="GHEA Grapalat" w:cs="GHEA Grapalat"/>
          <w:b/>
          <w:sz w:val="20"/>
          <w:szCs w:val="20"/>
          <w:lang w:val="hy-AM"/>
        </w:rPr>
        <w:t xml:space="preserve">  Համաձայնության առարկան</w:t>
      </w:r>
    </w:p>
    <w:p w14:paraId="5AB837DA" w14:textId="77777777" w:rsidR="00013150" w:rsidRPr="00013150" w:rsidRDefault="00013150" w:rsidP="00013150">
      <w:pPr>
        <w:jc w:val="both"/>
        <w:rPr>
          <w:rFonts w:ascii="GHEA Grapalat" w:hAnsi="GHEA Grapalat" w:cs="GHEA Grapalat"/>
          <w:b/>
          <w:bCs/>
          <w:sz w:val="20"/>
          <w:szCs w:val="20"/>
          <w:lang w:val="pt-BR"/>
        </w:rPr>
      </w:pPr>
      <w:r w:rsidRPr="00013150">
        <w:rPr>
          <w:rFonts w:ascii="GHEA Grapalat" w:hAnsi="GHEA Grapalat" w:cs="GHEA Grapalat"/>
          <w:sz w:val="20"/>
          <w:szCs w:val="20"/>
          <w:lang w:val="pt-BR"/>
        </w:rPr>
        <w:tab/>
      </w:r>
      <w:r w:rsidRPr="00013150">
        <w:rPr>
          <w:rFonts w:ascii="GHEA Grapalat" w:hAnsi="GHEA Grapalat" w:cs="GHEA Grapalat"/>
          <w:sz w:val="20"/>
          <w:szCs w:val="20"/>
          <w:lang w:val="pt-BR"/>
        </w:rPr>
        <w:tab/>
        <w:t xml:space="preserve">                               </w:t>
      </w:r>
    </w:p>
    <w:p w14:paraId="68439310" w14:textId="77777777" w:rsidR="00013150" w:rsidRPr="00013150" w:rsidRDefault="00013150" w:rsidP="00013150">
      <w:pPr>
        <w:ind w:left="426"/>
        <w:jc w:val="both"/>
        <w:rPr>
          <w:rFonts w:ascii="GHEA Grapalat" w:hAnsi="GHEA Grapalat" w:cs="GHEA Grapalat"/>
          <w:sz w:val="20"/>
          <w:szCs w:val="20"/>
          <w:lang w:val="pt-BR"/>
        </w:rPr>
      </w:pPr>
      <w:r w:rsidRPr="00013150">
        <w:rPr>
          <w:rFonts w:ascii="GHEA Grapalat" w:hAnsi="GHEA Grapalat" w:cs="GHEA Grapalat"/>
          <w:sz w:val="20"/>
          <w:szCs w:val="20"/>
          <w:lang w:val="pt-BR"/>
        </w:rPr>
        <w:t xml:space="preserve">1.1 Ընկերությունը մասնակցում է </w:t>
      </w:r>
      <w:r w:rsidRPr="00013150">
        <w:rPr>
          <w:rFonts w:ascii="GHEA Grapalat" w:hAnsi="GHEA Grapalat" w:cs="GHEA Grapalat"/>
          <w:sz w:val="20"/>
          <w:szCs w:val="20"/>
          <w:u w:val="single"/>
          <w:lang w:val="pt-BR"/>
        </w:rPr>
        <w:tab/>
      </w:r>
      <w:r w:rsidRPr="00013150">
        <w:rPr>
          <w:rFonts w:ascii="GHEA Grapalat" w:hAnsi="GHEA Grapalat" w:cs="GHEA Grapalat"/>
          <w:sz w:val="20"/>
          <w:szCs w:val="20"/>
          <w:u w:val="single"/>
          <w:lang w:val="pt-BR"/>
        </w:rPr>
        <w:tab/>
      </w:r>
      <w:r w:rsidRPr="00013150">
        <w:rPr>
          <w:rFonts w:ascii="GHEA Grapalat" w:hAnsi="GHEA Grapalat" w:cs="GHEA Grapalat"/>
          <w:sz w:val="20"/>
          <w:szCs w:val="20"/>
          <w:u w:val="single"/>
          <w:lang w:val="pt-BR"/>
        </w:rPr>
        <w:tab/>
        <w:t xml:space="preserve">    </w:t>
      </w:r>
      <w:r w:rsidRPr="00013150">
        <w:rPr>
          <w:rFonts w:ascii="GHEA Grapalat" w:hAnsi="GHEA Grapalat" w:cs="GHEA Grapalat"/>
          <w:sz w:val="20"/>
          <w:szCs w:val="20"/>
          <w:u w:val="single"/>
          <w:lang w:val="pt-BR"/>
        </w:rPr>
        <w:tab/>
        <w:t xml:space="preserve">           </w:t>
      </w:r>
      <w:r w:rsidRPr="00013150">
        <w:rPr>
          <w:rFonts w:ascii="GHEA Grapalat" w:hAnsi="GHEA Grapalat" w:cs="GHEA Grapalat"/>
          <w:sz w:val="20"/>
          <w:szCs w:val="20"/>
          <w:u w:val="single"/>
          <w:lang w:val="pt-BR"/>
        </w:rPr>
        <w:tab/>
      </w:r>
      <w:r w:rsidRPr="00013150">
        <w:rPr>
          <w:rFonts w:ascii="GHEA Grapalat" w:hAnsi="GHEA Grapalat" w:cs="GHEA Grapalat"/>
          <w:sz w:val="20"/>
          <w:szCs w:val="20"/>
          <w:lang w:val="pt-BR"/>
        </w:rPr>
        <w:t xml:space="preserve">*  (այսուհետ` Պատվիրատու) կողմից </w:t>
      </w:r>
    </w:p>
    <w:p w14:paraId="036DCA19" w14:textId="77777777" w:rsidR="00013150" w:rsidRPr="00013150" w:rsidRDefault="00013150" w:rsidP="00013150">
      <w:pPr>
        <w:ind w:left="426"/>
        <w:jc w:val="both"/>
        <w:rPr>
          <w:rFonts w:ascii="GHEA Grapalat" w:hAnsi="GHEA Grapalat" w:cs="GHEA Grapalat"/>
          <w:sz w:val="20"/>
          <w:szCs w:val="20"/>
          <w:lang w:val="pt-BR"/>
        </w:rPr>
      </w:pPr>
      <w:r w:rsidRPr="00013150">
        <w:rPr>
          <w:rFonts w:ascii="GHEA Grapalat" w:hAnsi="GHEA Grapalat" w:cs="GHEA Grapalat"/>
          <w:sz w:val="20"/>
          <w:szCs w:val="20"/>
          <w:lang w:val="pt-BR"/>
        </w:rPr>
        <w:t xml:space="preserve">                                                                 </w:t>
      </w:r>
      <w:r w:rsidRPr="00013150">
        <w:rPr>
          <w:rFonts w:ascii="GHEA Grapalat" w:hAnsi="GHEA Grapalat"/>
          <w:sz w:val="20"/>
          <w:szCs w:val="20"/>
          <w:vertAlign w:val="superscript"/>
          <w:lang w:val="hy-AM"/>
        </w:rPr>
        <w:t>պատվիրատուի անվանումը</w:t>
      </w:r>
    </w:p>
    <w:p w14:paraId="25EEC92C" w14:textId="77777777" w:rsidR="00013150" w:rsidRPr="00013150" w:rsidRDefault="00013150" w:rsidP="00013150">
      <w:pPr>
        <w:jc w:val="both"/>
        <w:rPr>
          <w:rFonts w:ascii="GHEA Grapalat" w:hAnsi="GHEA Grapalat" w:cs="GHEA Grapalat"/>
          <w:sz w:val="20"/>
          <w:szCs w:val="20"/>
          <w:lang w:val="pt-BR"/>
        </w:rPr>
      </w:pPr>
      <w:r w:rsidRPr="00013150">
        <w:rPr>
          <w:rFonts w:ascii="GHEA Grapalat" w:hAnsi="GHEA Grapalat" w:cs="GHEA Grapalat"/>
          <w:sz w:val="20"/>
          <w:szCs w:val="20"/>
          <w:lang w:val="pt-BR"/>
        </w:rPr>
        <w:t xml:space="preserve">կազմակերպված` </w:t>
      </w:r>
      <w:r w:rsidRPr="00013150">
        <w:rPr>
          <w:rFonts w:ascii="GHEA Grapalat" w:hAnsi="GHEA Grapalat" w:cs="GHEA Grapalat"/>
          <w:sz w:val="20"/>
          <w:szCs w:val="20"/>
          <w:u w:val="single"/>
          <w:lang w:val="pt-BR"/>
        </w:rPr>
        <w:t xml:space="preserve"> </w:t>
      </w:r>
      <w:r w:rsidRPr="00013150">
        <w:rPr>
          <w:rFonts w:ascii="GHEA Grapalat" w:hAnsi="GHEA Grapalat" w:cs="GHEA Grapalat"/>
          <w:sz w:val="20"/>
          <w:szCs w:val="20"/>
          <w:u w:val="single"/>
          <w:lang w:val="pt-BR"/>
        </w:rPr>
        <w:tab/>
        <w:t xml:space="preserve">                                             </w:t>
      </w:r>
      <w:r w:rsidRPr="00013150">
        <w:rPr>
          <w:rFonts w:ascii="GHEA Grapalat" w:hAnsi="GHEA Grapalat" w:cs="GHEA Grapalat"/>
          <w:sz w:val="20"/>
          <w:szCs w:val="20"/>
          <w:lang w:val="pt-BR"/>
        </w:rPr>
        <w:t>* ծածկագրով գնման ընթացակարգին:</w:t>
      </w:r>
    </w:p>
    <w:p w14:paraId="54A85747" w14:textId="77777777" w:rsidR="00013150" w:rsidRPr="00013150" w:rsidRDefault="00013150" w:rsidP="00013150">
      <w:pPr>
        <w:ind w:left="426"/>
        <w:jc w:val="both"/>
        <w:rPr>
          <w:rFonts w:ascii="GHEA Grapalat" w:hAnsi="GHEA Grapalat" w:cs="GHEA Grapalat"/>
          <w:sz w:val="20"/>
          <w:szCs w:val="20"/>
          <w:lang w:val="pt-BR"/>
        </w:rPr>
      </w:pPr>
      <w:r w:rsidRPr="00013150">
        <w:rPr>
          <w:rFonts w:ascii="GHEA Grapalat" w:hAnsi="GHEA Grapalat"/>
          <w:sz w:val="20"/>
          <w:szCs w:val="20"/>
          <w:vertAlign w:val="superscript"/>
          <w:lang w:val="pt-BR"/>
        </w:rPr>
        <w:t xml:space="preserve">                                                        </w:t>
      </w:r>
      <w:r w:rsidRPr="00013150">
        <w:rPr>
          <w:rFonts w:ascii="GHEA Grapalat" w:hAnsi="GHEA Grapalat"/>
          <w:sz w:val="20"/>
          <w:szCs w:val="20"/>
          <w:vertAlign w:val="superscript"/>
          <w:lang w:val="hy-AM"/>
        </w:rPr>
        <w:t>ընթացակարգի ծածկագիրը</w:t>
      </w:r>
    </w:p>
    <w:p w14:paraId="592924C5" w14:textId="77777777" w:rsidR="00013150" w:rsidRPr="00013150" w:rsidRDefault="00013150" w:rsidP="00013150">
      <w:pPr>
        <w:ind w:firstLine="426"/>
        <w:jc w:val="both"/>
        <w:rPr>
          <w:rFonts w:ascii="GHEA Grapalat" w:hAnsi="GHEA Grapalat" w:cs="GHEA Grapalat"/>
          <w:color w:val="5B9BD5"/>
          <w:sz w:val="20"/>
          <w:szCs w:val="20"/>
          <w:lang w:val="hy-AM"/>
        </w:rPr>
      </w:pPr>
      <w:r w:rsidRPr="0001315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A747B93" w14:textId="77777777" w:rsidR="00013150" w:rsidRPr="00013150" w:rsidRDefault="00013150" w:rsidP="00013150">
      <w:pPr>
        <w:ind w:firstLine="426"/>
        <w:jc w:val="both"/>
        <w:rPr>
          <w:rFonts w:ascii="GHEA Grapalat" w:hAnsi="GHEA Grapalat" w:cs="GHEA Grapalat"/>
          <w:color w:val="000000"/>
          <w:sz w:val="20"/>
          <w:szCs w:val="20"/>
          <w:lang w:val="pt-BR"/>
        </w:rPr>
      </w:pPr>
      <w:r w:rsidRPr="00013150">
        <w:rPr>
          <w:rFonts w:ascii="GHEA Grapalat" w:hAnsi="GHEA Grapalat" w:cs="GHEA Grapalat"/>
          <w:color w:val="000000"/>
          <w:sz w:val="20"/>
          <w:szCs w:val="20"/>
          <w:lang w:val="pt-BR"/>
        </w:rPr>
        <w:t>1.3 Ընկերությունը</w:t>
      </w:r>
      <w:r w:rsidRPr="00013150">
        <w:rPr>
          <w:rFonts w:ascii="GHEA Grapalat" w:hAnsi="GHEA Grapalat" w:cs="GHEA Grapalat"/>
          <w:color w:val="000000"/>
          <w:sz w:val="20"/>
          <w:szCs w:val="20"/>
          <w:lang w:val="hy-AM"/>
        </w:rPr>
        <w:t xml:space="preserve"> սույն </w:t>
      </w:r>
      <w:r w:rsidRPr="00013150">
        <w:rPr>
          <w:rFonts w:ascii="GHEA Grapalat" w:hAnsi="GHEA Grapalat" w:cs="GHEA Grapalat"/>
          <w:color w:val="000000"/>
          <w:sz w:val="20"/>
          <w:szCs w:val="20"/>
          <w:lang w:val="pt-BR"/>
        </w:rPr>
        <w:t>տուժանքի համաձայնագ</w:t>
      </w:r>
      <w:r w:rsidRPr="00013150">
        <w:rPr>
          <w:rFonts w:ascii="GHEA Grapalat" w:hAnsi="GHEA Grapalat" w:cs="GHEA Grapalat"/>
          <w:color w:val="000000"/>
          <w:sz w:val="20"/>
          <w:szCs w:val="20"/>
          <w:lang w:val="hy-AM"/>
        </w:rPr>
        <w:t>ր</w:t>
      </w:r>
      <w:r w:rsidRPr="00013150">
        <w:rPr>
          <w:rFonts w:ascii="GHEA Grapalat" w:hAnsi="GHEA Grapalat" w:cs="GHEA Grapalat"/>
          <w:color w:val="000000"/>
          <w:sz w:val="20"/>
          <w:szCs w:val="20"/>
          <w:lang w:val="pt-BR"/>
        </w:rPr>
        <w:t>ի</w:t>
      </w:r>
      <w:r w:rsidRPr="00013150">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1B5805C" w14:textId="77777777" w:rsidR="00013150" w:rsidRPr="00013150" w:rsidRDefault="00013150" w:rsidP="00013150">
      <w:pPr>
        <w:ind w:firstLine="426"/>
        <w:jc w:val="both"/>
        <w:rPr>
          <w:rFonts w:ascii="GHEA Grapalat" w:hAnsi="GHEA Grapalat" w:cs="GHEA Grapalat"/>
          <w:color w:val="000000"/>
          <w:sz w:val="20"/>
          <w:szCs w:val="20"/>
          <w:lang w:val="hy-AM"/>
        </w:rPr>
      </w:pPr>
      <w:r w:rsidRPr="0001315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B0A079D" w14:textId="77777777" w:rsidR="00013150" w:rsidRPr="00013150" w:rsidRDefault="00013150" w:rsidP="00013150">
      <w:pPr>
        <w:ind w:firstLine="426"/>
        <w:jc w:val="both"/>
        <w:rPr>
          <w:rFonts w:ascii="GHEA Grapalat" w:hAnsi="GHEA Grapalat" w:cs="GHEA Grapalat"/>
          <w:color w:val="000000"/>
          <w:sz w:val="20"/>
          <w:szCs w:val="20"/>
          <w:lang w:val="hy-AM"/>
        </w:rPr>
      </w:pPr>
      <w:r w:rsidRPr="00013150">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13150">
        <w:rPr>
          <w:rFonts w:ascii="GHEA Grapalat" w:hAnsi="GHEA Grapalat" w:cs="GHEA Grapalat"/>
          <w:color w:val="000000"/>
          <w:sz w:val="20"/>
          <w:szCs w:val="20"/>
          <w:lang w:val="pt-BR"/>
        </w:rPr>
        <w:t>Ընկերության</w:t>
      </w:r>
      <w:r w:rsidRPr="00013150">
        <w:rPr>
          <w:rFonts w:ascii="GHEA Grapalat" w:hAnsi="GHEA Grapalat" w:cs="GHEA Grapalat"/>
          <w:color w:val="000000"/>
          <w:sz w:val="20"/>
          <w:szCs w:val="20"/>
          <w:lang w:val="hy-AM"/>
        </w:rPr>
        <w:t xml:space="preserve"> հաշվից  գանձելու համար՝ առանց լրացուցիչ ակցեպտավորման: </w:t>
      </w:r>
    </w:p>
    <w:p w14:paraId="3AD2E2BC" w14:textId="77777777" w:rsidR="00013150" w:rsidRPr="00013150" w:rsidRDefault="00013150" w:rsidP="00013150">
      <w:pPr>
        <w:ind w:firstLine="426"/>
        <w:jc w:val="both"/>
        <w:rPr>
          <w:rFonts w:ascii="GHEA Grapalat" w:hAnsi="GHEA Grapalat" w:cs="GHEA Grapalat"/>
          <w:color w:val="000000"/>
          <w:sz w:val="20"/>
          <w:szCs w:val="20"/>
          <w:lang w:val="hy-AM"/>
        </w:rPr>
      </w:pPr>
      <w:r w:rsidRPr="00013150">
        <w:rPr>
          <w:rFonts w:ascii="GHEA Grapalat" w:hAnsi="GHEA Grapalat" w:cs="GHEA Grapalat"/>
          <w:color w:val="000000"/>
          <w:sz w:val="20"/>
          <w:szCs w:val="20"/>
          <w:lang w:val="hy-AM"/>
        </w:rPr>
        <w:t xml:space="preserve">գ)  </w:t>
      </w:r>
      <w:r w:rsidRPr="00013150">
        <w:rPr>
          <w:rFonts w:ascii="GHEA Grapalat" w:hAnsi="GHEA Grapalat" w:cs="GHEA Grapalat"/>
          <w:color w:val="000000"/>
          <w:sz w:val="20"/>
          <w:szCs w:val="20"/>
          <w:lang w:val="pt-BR"/>
        </w:rPr>
        <w:t>Ընկերությունը</w:t>
      </w:r>
      <w:r w:rsidRPr="0001315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75128D4" w14:textId="77777777" w:rsidR="00013150" w:rsidRPr="00013150" w:rsidRDefault="00013150" w:rsidP="00013150">
      <w:pPr>
        <w:ind w:left="426"/>
        <w:jc w:val="both"/>
        <w:rPr>
          <w:rFonts w:ascii="GHEA Grapalat" w:hAnsi="GHEA Grapalat" w:cs="GHEA Grapalat"/>
          <w:color w:val="000000"/>
          <w:sz w:val="20"/>
          <w:szCs w:val="20"/>
          <w:lang w:val="hy-AM"/>
        </w:rPr>
      </w:pPr>
      <w:r w:rsidRPr="00013150">
        <w:rPr>
          <w:rFonts w:ascii="GHEA Grapalat" w:hAnsi="GHEA Grapalat" w:cs="GHEA Grapalat"/>
          <w:color w:val="000000"/>
          <w:sz w:val="20"/>
          <w:szCs w:val="20"/>
          <w:lang w:val="hy-AM"/>
        </w:rPr>
        <w:t xml:space="preserve">դ) </w:t>
      </w:r>
      <w:r w:rsidRPr="00013150">
        <w:rPr>
          <w:rFonts w:ascii="GHEA Grapalat" w:hAnsi="GHEA Grapalat" w:cs="GHEA Grapalat"/>
          <w:color w:val="000000"/>
          <w:sz w:val="20"/>
          <w:szCs w:val="20"/>
          <w:lang w:val="pt-BR"/>
        </w:rPr>
        <w:t>Ընկերությունը</w:t>
      </w:r>
      <w:r w:rsidRPr="0001315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F982163" w14:textId="77777777" w:rsidR="00013150" w:rsidRPr="00013150" w:rsidRDefault="00013150" w:rsidP="00013150">
      <w:pPr>
        <w:ind w:firstLine="426"/>
        <w:jc w:val="both"/>
        <w:rPr>
          <w:rFonts w:ascii="GHEA Grapalat" w:hAnsi="GHEA Grapalat" w:cs="GHEA Grapalat"/>
          <w:sz w:val="20"/>
          <w:szCs w:val="20"/>
          <w:lang w:val="hy-AM"/>
        </w:rPr>
      </w:pPr>
      <w:r w:rsidRPr="000131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A459AAC" w14:textId="77777777" w:rsidR="00013150" w:rsidRPr="00013150" w:rsidRDefault="00013150" w:rsidP="00013150">
      <w:pPr>
        <w:ind w:firstLine="567"/>
        <w:jc w:val="both"/>
        <w:rPr>
          <w:rFonts w:ascii="GHEA Grapalat" w:hAnsi="GHEA Grapalat" w:cs="GHEA Grapalat"/>
          <w:sz w:val="20"/>
          <w:szCs w:val="20"/>
          <w:lang w:val="pt-BR"/>
        </w:rPr>
      </w:pPr>
      <w:r w:rsidRPr="00013150">
        <w:rPr>
          <w:rFonts w:ascii="GHEA Grapalat" w:hAnsi="GHEA Grapalat" w:cs="GHEA Grapalat"/>
          <w:sz w:val="20"/>
          <w:szCs w:val="20"/>
          <w:lang w:val="hy-AM"/>
        </w:rPr>
        <w:t>1.4</w:t>
      </w:r>
      <w:r w:rsidRPr="000131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13150">
        <w:rPr>
          <w:rFonts w:ascii="GHEA Grapalat" w:hAnsi="GHEA Grapalat" w:cs="GHEA Grapalat"/>
          <w:sz w:val="20"/>
          <w:szCs w:val="20"/>
          <w:lang w:val="hy-AM"/>
        </w:rPr>
        <w:t xml:space="preserve">Պահանջագիրը բնօրինակներով </w:t>
      </w:r>
      <w:r w:rsidRPr="00013150">
        <w:rPr>
          <w:rFonts w:ascii="GHEA Grapalat" w:hAnsi="GHEA Grapalat" w:cs="GHEA Grapalat"/>
          <w:sz w:val="20"/>
          <w:szCs w:val="20"/>
          <w:lang w:val="pt-BR"/>
        </w:rPr>
        <w:t xml:space="preserve">ներկայացնում է </w:t>
      </w:r>
      <w:r w:rsidRPr="00013150">
        <w:rPr>
          <w:rFonts w:ascii="GHEA Grapalat" w:hAnsi="GHEA Grapalat" w:cs="GHEA Grapalat"/>
          <w:sz w:val="20"/>
          <w:szCs w:val="20"/>
          <w:lang w:val="hy-AM"/>
        </w:rPr>
        <w:t>Վճարող Բանկին</w:t>
      </w:r>
      <w:r w:rsidRPr="000131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013150">
        <w:rPr>
          <w:rFonts w:ascii="GHEA Grapalat" w:hAnsi="GHEA Grapalat" w:cs="GHEA Grapalat"/>
          <w:sz w:val="20"/>
          <w:szCs w:val="20"/>
          <w:lang w:val="hy-AM"/>
        </w:rPr>
        <w:t>Պահանջագիրը</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էլեկտրոնային</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թվային</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ստորագրությամբ</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հաստատված</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լինելու</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դեպքում</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դրանք</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Վճարող</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Բանկին</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են</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ներկայացվում</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էլեկտրոնային</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կրիչներով</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ինչպես</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նաև</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դրանցից</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արտատպված</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թղթային</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տարբերակներով</w:t>
      </w:r>
      <w:r w:rsidRPr="00013150">
        <w:rPr>
          <w:rFonts w:ascii="GHEA Grapalat" w:hAnsi="GHEA Grapalat" w:cs="GHEA Grapalat"/>
          <w:sz w:val="20"/>
          <w:szCs w:val="20"/>
          <w:lang w:val="pt-BR"/>
        </w:rPr>
        <w:t>:</w:t>
      </w:r>
    </w:p>
    <w:p w14:paraId="3B4B8BCE" w14:textId="77777777" w:rsidR="00013150" w:rsidRPr="00013150" w:rsidRDefault="00013150" w:rsidP="00013150">
      <w:pPr>
        <w:ind w:left="710" w:hanging="143"/>
        <w:jc w:val="both"/>
        <w:rPr>
          <w:rFonts w:ascii="GHEA Grapalat" w:hAnsi="GHEA Grapalat" w:cs="GHEA Grapalat"/>
          <w:color w:val="000000"/>
          <w:sz w:val="20"/>
          <w:szCs w:val="20"/>
          <w:lang w:val="hy-AM"/>
        </w:rPr>
      </w:pPr>
      <w:r w:rsidRPr="00013150">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C3F3713" w14:textId="77777777" w:rsidR="00013150" w:rsidRPr="00013150" w:rsidRDefault="00013150" w:rsidP="00013150">
      <w:pPr>
        <w:numPr>
          <w:ilvl w:val="1"/>
          <w:numId w:val="34"/>
        </w:numPr>
        <w:ind w:left="142" w:firstLine="426"/>
        <w:jc w:val="both"/>
        <w:rPr>
          <w:rFonts w:ascii="GHEA Grapalat" w:hAnsi="GHEA Grapalat" w:cs="GHEA Grapalat"/>
          <w:sz w:val="20"/>
          <w:szCs w:val="20"/>
          <w:lang w:val="pt-BR"/>
        </w:rPr>
      </w:pPr>
      <w:r w:rsidRPr="00013150">
        <w:rPr>
          <w:rFonts w:ascii="GHEA Grapalat" w:hAnsi="GHEA Grapalat" w:cs="GHEA Grapalat"/>
          <w:sz w:val="20"/>
          <w:szCs w:val="20"/>
          <w:lang w:val="hy-AM"/>
        </w:rPr>
        <w:t>Վճարող Բանկի կողմից Պ</w:t>
      </w:r>
      <w:r w:rsidRPr="00013150">
        <w:rPr>
          <w:rFonts w:ascii="GHEA Grapalat" w:hAnsi="GHEA Grapalat" w:cs="GHEA Grapalat"/>
          <w:sz w:val="20"/>
          <w:szCs w:val="20"/>
          <w:lang w:val="pt-BR"/>
        </w:rPr>
        <w:t xml:space="preserve">ահանջագրում նշված գումարի վճարման հետևանքով </w:t>
      </w:r>
      <w:r w:rsidRPr="00013150">
        <w:rPr>
          <w:rFonts w:ascii="GHEA Grapalat" w:hAnsi="GHEA Grapalat" w:cs="GHEA Grapalat"/>
          <w:sz w:val="20"/>
          <w:szCs w:val="20"/>
          <w:lang w:val="hy-AM"/>
        </w:rPr>
        <w:t xml:space="preserve">Ընկերության </w:t>
      </w:r>
      <w:r w:rsidRPr="00013150">
        <w:rPr>
          <w:rFonts w:ascii="GHEA Grapalat" w:hAnsi="GHEA Grapalat" w:cs="GHEA Grapalat"/>
          <w:sz w:val="20"/>
          <w:szCs w:val="20"/>
          <w:lang w:val="pt-BR"/>
        </w:rPr>
        <w:t xml:space="preserve">առաջացած ռիսկերի (Ընկերության կրած վնասների) </w:t>
      </w:r>
      <w:r w:rsidRPr="00013150">
        <w:rPr>
          <w:rFonts w:ascii="GHEA Grapalat" w:hAnsi="GHEA Grapalat" w:cs="GHEA Grapalat"/>
          <w:sz w:val="20"/>
          <w:szCs w:val="20"/>
          <w:lang w:val="hy-AM"/>
        </w:rPr>
        <w:t xml:space="preserve">և բացասական հետևանքների </w:t>
      </w:r>
      <w:r w:rsidRPr="00013150">
        <w:rPr>
          <w:rFonts w:ascii="GHEA Grapalat" w:hAnsi="GHEA Grapalat" w:cs="GHEA Grapalat"/>
          <w:sz w:val="20"/>
          <w:szCs w:val="20"/>
          <w:lang w:val="pt-BR"/>
        </w:rPr>
        <w:t>համար Բանկը</w:t>
      </w:r>
      <w:r w:rsidRPr="00013150">
        <w:rPr>
          <w:rFonts w:ascii="GHEA Grapalat" w:hAnsi="GHEA Grapalat" w:cs="GHEA Grapalat"/>
          <w:sz w:val="20"/>
          <w:szCs w:val="20"/>
          <w:lang w:val="hy-AM"/>
        </w:rPr>
        <w:t xml:space="preserve"> որևէ</w:t>
      </w:r>
      <w:r w:rsidRPr="00013150">
        <w:rPr>
          <w:rFonts w:ascii="GHEA Grapalat" w:hAnsi="GHEA Grapalat" w:cs="GHEA Grapalat"/>
          <w:sz w:val="20"/>
          <w:szCs w:val="20"/>
          <w:lang w:val="pt-BR"/>
        </w:rPr>
        <w:t xml:space="preserve"> պատասխանատվություն չի կրում</w:t>
      </w:r>
      <w:r w:rsidRPr="00013150">
        <w:rPr>
          <w:rFonts w:ascii="GHEA Grapalat" w:hAnsi="GHEA Grapalat" w:cs="GHEA Grapalat"/>
          <w:sz w:val="20"/>
          <w:szCs w:val="20"/>
          <w:lang w:val="hy-AM"/>
        </w:rPr>
        <w:t>:</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030BA8F" w14:textId="77777777" w:rsidR="00013150" w:rsidRPr="00013150" w:rsidRDefault="00013150" w:rsidP="00013150">
      <w:pPr>
        <w:numPr>
          <w:ilvl w:val="1"/>
          <w:numId w:val="34"/>
        </w:numPr>
        <w:ind w:left="0" w:firstLine="426"/>
        <w:jc w:val="both"/>
        <w:rPr>
          <w:rFonts w:ascii="GHEA Grapalat" w:hAnsi="GHEA Grapalat" w:cs="GHEA Grapalat"/>
          <w:sz w:val="20"/>
          <w:szCs w:val="20"/>
          <w:lang w:val="pt-BR"/>
        </w:rPr>
      </w:pPr>
      <w:r w:rsidRPr="00013150">
        <w:rPr>
          <w:rFonts w:ascii="GHEA Grapalat" w:hAnsi="GHEA Grapalat" w:cs="GHEA Grapalat"/>
          <w:sz w:val="20"/>
          <w:szCs w:val="20"/>
          <w:lang w:val="hy-AM"/>
        </w:rPr>
        <w:t>Այն դեպքում</w:t>
      </w:r>
      <w:r w:rsidRPr="00013150">
        <w:rPr>
          <w:rFonts w:ascii="GHEA Grapalat" w:hAnsi="GHEA Grapalat" w:cs="GHEA Grapalat"/>
          <w:sz w:val="20"/>
          <w:szCs w:val="20"/>
          <w:lang w:val="pt-BR"/>
        </w:rPr>
        <w:t>,</w:t>
      </w:r>
      <w:r w:rsidRPr="00013150">
        <w:rPr>
          <w:rFonts w:ascii="GHEA Grapalat" w:hAnsi="GHEA Grapalat" w:cs="GHEA Grapalat"/>
          <w:sz w:val="20"/>
          <w:szCs w:val="20"/>
          <w:lang w:val="hy-AM"/>
        </w:rPr>
        <w:t xml:space="preserve"> երբ Ընկերության հաշվի միջոցները չեն բավարարում</w:t>
      </w:r>
      <w:r w:rsidRPr="00013150">
        <w:rPr>
          <w:rFonts w:ascii="GHEA Grapalat" w:hAnsi="GHEA Grapalat" w:cs="GHEA Grapalat"/>
          <w:sz w:val="20"/>
          <w:szCs w:val="20"/>
        </w:rPr>
        <w:t>՝</w:t>
      </w:r>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Վճարող</w:t>
      </w:r>
      <w:proofErr w:type="spellEnd"/>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բանկը</w:t>
      </w:r>
      <w:proofErr w:type="spellEnd"/>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վճարման</w:t>
      </w:r>
      <w:proofErr w:type="spellEnd"/>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պահանջագիրը</w:t>
      </w:r>
      <w:proofErr w:type="spellEnd"/>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ստանալուց</w:t>
      </w:r>
      <w:proofErr w:type="spellEnd"/>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հետո</w:t>
      </w:r>
      <w:proofErr w:type="spellEnd"/>
      <w:r w:rsidRPr="00013150">
        <w:rPr>
          <w:rFonts w:ascii="GHEA Grapalat" w:hAnsi="GHEA Grapalat" w:cs="GHEA Grapalat"/>
          <w:sz w:val="20"/>
          <w:szCs w:val="20"/>
        </w:rPr>
        <w:t>՝</w:t>
      </w:r>
      <w:r w:rsidRPr="00013150">
        <w:rPr>
          <w:rFonts w:ascii="GHEA Grapalat" w:hAnsi="GHEA Grapalat" w:cs="GHEA Grapalat"/>
          <w:sz w:val="20"/>
          <w:szCs w:val="20"/>
          <w:lang w:val="pt-BR"/>
        </w:rPr>
        <w:t xml:space="preserve"> 2 (</w:t>
      </w:r>
      <w:proofErr w:type="spellStart"/>
      <w:r w:rsidRPr="00013150">
        <w:rPr>
          <w:rFonts w:ascii="GHEA Grapalat" w:hAnsi="GHEA Grapalat" w:cs="GHEA Grapalat"/>
          <w:sz w:val="20"/>
          <w:szCs w:val="20"/>
        </w:rPr>
        <w:t>երկու</w:t>
      </w:r>
      <w:proofErr w:type="spellEnd"/>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աշխատանքային</w:t>
      </w:r>
      <w:proofErr w:type="spellEnd"/>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օրվա</w:t>
      </w:r>
      <w:proofErr w:type="spellEnd"/>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ընթացքում</w:t>
      </w:r>
      <w:proofErr w:type="spellEnd"/>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պետք</w:t>
      </w:r>
      <w:proofErr w:type="spellEnd"/>
      <w:r w:rsidRPr="00013150">
        <w:rPr>
          <w:rFonts w:ascii="GHEA Grapalat" w:hAnsi="GHEA Grapalat" w:cs="GHEA Grapalat"/>
          <w:sz w:val="20"/>
          <w:szCs w:val="20"/>
          <w:lang w:val="pt-BR"/>
        </w:rPr>
        <w:t xml:space="preserve"> </w:t>
      </w:r>
      <w:r w:rsidRPr="00013150">
        <w:rPr>
          <w:rFonts w:ascii="GHEA Grapalat" w:hAnsi="GHEA Grapalat" w:cs="GHEA Grapalat"/>
          <w:sz w:val="20"/>
          <w:szCs w:val="20"/>
        </w:rPr>
        <w:t>է</w:t>
      </w:r>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տեղեկացնի</w:t>
      </w:r>
      <w:proofErr w:type="spellEnd"/>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Պատվիրատուին</w:t>
      </w:r>
      <w:proofErr w:type="spellEnd"/>
      <w:r w:rsidRPr="00013150">
        <w:rPr>
          <w:rFonts w:ascii="GHEA Grapalat" w:hAnsi="GHEA Grapalat" w:cs="GHEA Grapalat"/>
          <w:sz w:val="20"/>
          <w:szCs w:val="20"/>
        </w:rPr>
        <w:t>՝</w:t>
      </w:r>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գրավոր</w:t>
      </w:r>
      <w:proofErr w:type="spellEnd"/>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ձևով</w:t>
      </w:r>
      <w:proofErr w:type="spellEnd"/>
      <w:r w:rsidRPr="00013150">
        <w:rPr>
          <w:rFonts w:ascii="GHEA Grapalat" w:hAnsi="GHEA Grapalat" w:cs="GHEA Grapalat"/>
          <w:sz w:val="20"/>
          <w:szCs w:val="20"/>
          <w:lang w:val="pt-BR"/>
        </w:rPr>
        <w:t>:</w:t>
      </w:r>
    </w:p>
    <w:p w14:paraId="6871AD94" w14:textId="77777777" w:rsidR="00013150" w:rsidRPr="00013150" w:rsidRDefault="00013150" w:rsidP="00013150">
      <w:pPr>
        <w:numPr>
          <w:ilvl w:val="1"/>
          <w:numId w:val="34"/>
        </w:numPr>
        <w:ind w:left="0" w:firstLine="426"/>
        <w:jc w:val="both"/>
        <w:rPr>
          <w:rFonts w:ascii="GHEA Grapalat" w:hAnsi="GHEA Grapalat" w:cs="GHEA Grapalat"/>
          <w:sz w:val="20"/>
          <w:szCs w:val="20"/>
          <w:lang w:val="pt-BR"/>
        </w:rPr>
      </w:pPr>
      <w:r w:rsidRPr="00013150">
        <w:rPr>
          <w:rFonts w:ascii="GHEA Grapalat" w:hAnsi="GHEA Grapalat" w:cs="GHEA Grapalat"/>
          <w:sz w:val="20"/>
          <w:szCs w:val="20"/>
          <w:lang w:val="pt-BR"/>
        </w:rPr>
        <w:t xml:space="preserve"> Սույն համաձայնագիրը և կից </w:t>
      </w:r>
      <w:r w:rsidRPr="00013150">
        <w:rPr>
          <w:rFonts w:ascii="GHEA Grapalat" w:hAnsi="GHEA Grapalat" w:cs="GHEA Grapalat"/>
          <w:sz w:val="20"/>
          <w:szCs w:val="20"/>
          <w:lang w:val="hy-AM"/>
        </w:rPr>
        <w:t>Պ</w:t>
      </w:r>
      <w:r w:rsidRPr="000131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C1CF85B" w14:textId="77777777" w:rsidR="00013150" w:rsidRPr="00013150" w:rsidRDefault="00013150" w:rsidP="00013150">
      <w:pPr>
        <w:jc w:val="both"/>
        <w:rPr>
          <w:rFonts w:ascii="GHEA Grapalat" w:hAnsi="GHEA Grapalat" w:cs="GHEA Grapalat"/>
          <w:sz w:val="20"/>
          <w:szCs w:val="20"/>
          <w:lang w:val="hy-AM"/>
        </w:rPr>
      </w:pPr>
    </w:p>
    <w:p w14:paraId="2E70B15F" w14:textId="77777777" w:rsidR="00013150" w:rsidRPr="00013150" w:rsidRDefault="00013150" w:rsidP="00013150">
      <w:pPr>
        <w:ind w:left="360"/>
        <w:jc w:val="center"/>
        <w:rPr>
          <w:rFonts w:ascii="GHEA Grapalat" w:hAnsi="GHEA Grapalat" w:cs="GHEA Grapalat"/>
          <w:b/>
          <w:bCs/>
          <w:sz w:val="20"/>
          <w:szCs w:val="20"/>
          <w:lang w:val="hy-AM"/>
        </w:rPr>
      </w:pPr>
      <w:r w:rsidRPr="00013150">
        <w:rPr>
          <w:rFonts w:ascii="GHEA Grapalat" w:hAnsi="GHEA Grapalat" w:cs="GHEA Grapalat"/>
          <w:b/>
          <w:bCs/>
          <w:sz w:val="20"/>
          <w:szCs w:val="20"/>
          <w:lang w:val="hy-AM"/>
        </w:rPr>
        <w:t>2</w:t>
      </w:r>
      <w:r w:rsidRPr="00013150">
        <w:rPr>
          <w:rFonts w:ascii="Microsoft JhengHei" w:eastAsia="Microsoft JhengHei" w:hAnsi="Microsoft JhengHei" w:cs="Microsoft JhengHei" w:hint="eastAsia"/>
          <w:b/>
          <w:bCs/>
          <w:sz w:val="20"/>
          <w:szCs w:val="20"/>
          <w:lang w:val="hy-AM"/>
        </w:rPr>
        <w:t>․</w:t>
      </w:r>
      <w:r w:rsidRPr="00013150">
        <w:rPr>
          <w:rFonts w:ascii="GHEA Grapalat" w:hAnsi="GHEA Grapalat" w:cs="GHEA Grapalat"/>
          <w:b/>
          <w:bCs/>
          <w:sz w:val="20"/>
          <w:szCs w:val="20"/>
          <w:lang w:val="hy-AM"/>
        </w:rPr>
        <w:t xml:space="preserve"> Այլ պայմաններ</w:t>
      </w:r>
    </w:p>
    <w:p w14:paraId="34515C29" w14:textId="77777777" w:rsidR="00013150" w:rsidRPr="00013150" w:rsidRDefault="00013150" w:rsidP="00013150">
      <w:pPr>
        <w:ind w:firstLine="567"/>
        <w:jc w:val="both"/>
        <w:rPr>
          <w:rFonts w:ascii="GHEA Grapalat" w:hAnsi="GHEA Grapalat" w:cs="GHEA Grapalat"/>
          <w:sz w:val="20"/>
          <w:szCs w:val="20"/>
          <w:lang w:val="hy-AM"/>
        </w:rPr>
      </w:pPr>
      <w:r w:rsidRPr="00013150">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304951C9" w14:textId="77777777" w:rsidR="00013150" w:rsidRPr="00013150" w:rsidRDefault="00013150" w:rsidP="00013150">
      <w:pPr>
        <w:ind w:firstLine="567"/>
        <w:jc w:val="both"/>
        <w:rPr>
          <w:rFonts w:ascii="GHEA Grapalat" w:hAnsi="GHEA Grapalat" w:cs="GHEA Grapalat"/>
          <w:sz w:val="20"/>
          <w:szCs w:val="20"/>
          <w:lang w:val="hy-AM"/>
        </w:rPr>
      </w:pPr>
      <w:r w:rsidRPr="000131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7D34B0A" w14:textId="77777777" w:rsidR="00013150" w:rsidRPr="00013150" w:rsidRDefault="00013150" w:rsidP="00013150">
      <w:pPr>
        <w:ind w:firstLine="567"/>
        <w:jc w:val="both"/>
        <w:rPr>
          <w:rFonts w:ascii="GHEA Grapalat" w:hAnsi="GHEA Grapalat" w:cs="GHEA Grapalat"/>
          <w:sz w:val="20"/>
          <w:szCs w:val="20"/>
          <w:lang w:val="hy-AM"/>
        </w:rPr>
      </w:pPr>
      <w:r w:rsidRPr="000131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FF268E4" w14:textId="77777777" w:rsidR="00013150" w:rsidRPr="00013150" w:rsidRDefault="00013150" w:rsidP="00013150">
      <w:pPr>
        <w:ind w:firstLine="567"/>
        <w:jc w:val="both"/>
        <w:rPr>
          <w:rFonts w:ascii="GHEA Grapalat" w:hAnsi="GHEA Grapalat" w:cs="GHEA Grapalat"/>
          <w:sz w:val="20"/>
          <w:szCs w:val="20"/>
          <w:lang w:val="hy-AM"/>
        </w:rPr>
      </w:pPr>
      <w:r w:rsidRPr="000131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1AEDDC1" w14:textId="77777777" w:rsidR="00013150" w:rsidRPr="00013150" w:rsidRDefault="00013150" w:rsidP="00013150">
      <w:pPr>
        <w:ind w:firstLine="567"/>
        <w:jc w:val="both"/>
        <w:rPr>
          <w:rFonts w:ascii="GHEA Grapalat" w:hAnsi="GHEA Grapalat" w:cs="GHEA Grapalat"/>
          <w:sz w:val="20"/>
          <w:szCs w:val="20"/>
          <w:lang w:val="hy-AM"/>
        </w:rPr>
      </w:pPr>
      <w:r w:rsidRPr="000131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C7DF04E" w14:textId="77777777" w:rsidR="00013150" w:rsidRPr="00013150" w:rsidRDefault="00013150" w:rsidP="00013150">
      <w:pPr>
        <w:ind w:firstLine="567"/>
        <w:jc w:val="both"/>
        <w:rPr>
          <w:rFonts w:ascii="GHEA Grapalat" w:hAnsi="GHEA Grapalat" w:cs="GHEA Grapalat"/>
          <w:sz w:val="20"/>
          <w:szCs w:val="20"/>
          <w:lang w:val="hy-AM"/>
        </w:rPr>
      </w:pPr>
    </w:p>
    <w:p w14:paraId="1678CD36" w14:textId="77777777" w:rsidR="00013150" w:rsidRPr="00013150" w:rsidRDefault="00013150" w:rsidP="00013150">
      <w:pPr>
        <w:ind w:firstLine="567"/>
        <w:jc w:val="center"/>
        <w:rPr>
          <w:rFonts w:ascii="GHEA Grapalat" w:hAnsi="GHEA Grapalat" w:cs="GHEA Grapalat"/>
          <w:sz w:val="20"/>
          <w:szCs w:val="20"/>
          <w:lang w:val="hy-AM"/>
        </w:rPr>
      </w:pPr>
      <w:r w:rsidRPr="00013150">
        <w:rPr>
          <w:rFonts w:ascii="GHEA Grapalat" w:hAnsi="GHEA Grapalat" w:cs="GHEA Grapalat"/>
          <w:b/>
          <w:sz w:val="20"/>
          <w:szCs w:val="20"/>
          <w:lang w:val="hy-AM"/>
        </w:rPr>
        <w:t>3. Ընկերության հասցեն, բանկային վավերապայմանները`</w:t>
      </w:r>
    </w:p>
    <w:p w14:paraId="3365412C" w14:textId="77777777" w:rsidR="00013150" w:rsidRPr="00013150" w:rsidRDefault="00013150" w:rsidP="00013150">
      <w:pPr>
        <w:jc w:val="both"/>
        <w:rPr>
          <w:rFonts w:ascii="GHEA Grapalat" w:hAnsi="GHEA Grapalat" w:cs="GHEA Grapalat"/>
          <w:sz w:val="20"/>
          <w:szCs w:val="20"/>
          <w:u w:val="single"/>
          <w:lang w:val="hy-AM"/>
        </w:rPr>
      </w:pP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p>
    <w:p w14:paraId="4E82036F" w14:textId="77777777" w:rsidR="00013150" w:rsidRPr="00013150" w:rsidRDefault="00013150" w:rsidP="00013150">
      <w:pPr>
        <w:jc w:val="both"/>
        <w:rPr>
          <w:rFonts w:ascii="GHEA Grapalat" w:hAnsi="GHEA Grapalat"/>
          <w:sz w:val="20"/>
          <w:szCs w:val="20"/>
          <w:vertAlign w:val="superscript"/>
          <w:lang w:val="hy-AM"/>
        </w:rPr>
      </w:pPr>
      <w:r w:rsidRPr="00013150">
        <w:rPr>
          <w:rFonts w:ascii="GHEA Grapalat" w:hAnsi="GHEA Grapalat"/>
          <w:sz w:val="20"/>
          <w:szCs w:val="20"/>
          <w:vertAlign w:val="superscript"/>
          <w:lang w:val="hy-AM"/>
        </w:rPr>
        <w:t xml:space="preserve">                               ընկերության անվանումը</w:t>
      </w:r>
    </w:p>
    <w:p w14:paraId="6CCA99FB" w14:textId="77777777" w:rsidR="00013150" w:rsidRPr="00013150" w:rsidRDefault="00013150" w:rsidP="00013150">
      <w:pPr>
        <w:jc w:val="both"/>
        <w:rPr>
          <w:rFonts w:ascii="GHEA Grapalat" w:hAnsi="GHEA Grapalat"/>
          <w:sz w:val="20"/>
          <w:szCs w:val="20"/>
          <w:u w:val="single"/>
          <w:vertAlign w:val="superscript"/>
          <w:lang w:val="hy-AM"/>
        </w:rPr>
      </w:pPr>
      <w:r w:rsidRPr="00013150">
        <w:rPr>
          <w:rFonts w:ascii="GHEA Grapalat" w:hAnsi="GHEA Grapalat"/>
          <w:sz w:val="20"/>
          <w:szCs w:val="20"/>
          <w:vertAlign w:val="superscript"/>
          <w:lang w:val="hy-AM"/>
        </w:rPr>
        <w:t xml:space="preserve"> </w:t>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p>
    <w:p w14:paraId="33821829" w14:textId="77777777" w:rsidR="00013150" w:rsidRPr="00013150" w:rsidRDefault="00013150" w:rsidP="00013150">
      <w:pPr>
        <w:jc w:val="both"/>
        <w:rPr>
          <w:rFonts w:ascii="GHEA Grapalat" w:hAnsi="GHEA Grapalat"/>
          <w:sz w:val="20"/>
          <w:szCs w:val="20"/>
          <w:vertAlign w:val="superscript"/>
          <w:lang w:val="hy-AM"/>
        </w:rPr>
      </w:pPr>
      <w:r w:rsidRPr="00013150">
        <w:rPr>
          <w:rFonts w:ascii="GHEA Grapalat" w:hAnsi="GHEA Grapalat"/>
          <w:sz w:val="20"/>
          <w:szCs w:val="20"/>
          <w:vertAlign w:val="superscript"/>
          <w:lang w:val="hy-AM"/>
        </w:rPr>
        <w:t xml:space="preserve">                              ընկերության հասցեն</w:t>
      </w:r>
    </w:p>
    <w:p w14:paraId="20E5BEFA" w14:textId="77777777" w:rsidR="00013150" w:rsidRPr="00013150" w:rsidRDefault="00013150" w:rsidP="00013150">
      <w:pPr>
        <w:jc w:val="both"/>
        <w:rPr>
          <w:rFonts w:ascii="GHEA Grapalat" w:hAnsi="GHEA Grapalat"/>
          <w:sz w:val="20"/>
          <w:szCs w:val="20"/>
          <w:u w:val="single"/>
          <w:vertAlign w:val="superscript"/>
          <w:lang w:val="hy-AM"/>
        </w:rPr>
      </w:pP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p>
    <w:p w14:paraId="28DC4DBF" w14:textId="77777777" w:rsidR="00013150" w:rsidRPr="00013150" w:rsidRDefault="00013150" w:rsidP="00013150">
      <w:pPr>
        <w:jc w:val="both"/>
        <w:rPr>
          <w:rFonts w:ascii="GHEA Grapalat" w:hAnsi="GHEA Grapalat"/>
          <w:sz w:val="20"/>
          <w:szCs w:val="20"/>
          <w:vertAlign w:val="superscript"/>
          <w:lang w:val="hy-AM"/>
        </w:rPr>
      </w:pPr>
      <w:r w:rsidRPr="00013150">
        <w:rPr>
          <w:rFonts w:ascii="GHEA Grapalat" w:hAnsi="GHEA Grapalat"/>
          <w:sz w:val="20"/>
          <w:szCs w:val="20"/>
          <w:vertAlign w:val="superscript"/>
          <w:lang w:val="hy-AM"/>
        </w:rPr>
        <w:t xml:space="preserve">              ընկերությանը սպասարկող բանկի անվանումը</w:t>
      </w:r>
    </w:p>
    <w:p w14:paraId="269F5275" w14:textId="77777777" w:rsidR="00013150" w:rsidRPr="00013150" w:rsidRDefault="00013150" w:rsidP="00013150">
      <w:pPr>
        <w:jc w:val="both"/>
        <w:rPr>
          <w:rFonts w:ascii="GHEA Grapalat" w:hAnsi="GHEA Grapalat"/>
          <w:sz w:val="20"/>
          <w:szCs w:val="20"/>
          <w:vertAlign w:val="superscript"/>
          <w:lang w:val="hy-AM"/>
        </w:rPr>
      </w:pP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p>
    <w:p w14:paraId="492B2393" w14:textId="77777777" w:rsidR="00013150" w:rsidRPr="00013150" w:rsidRDefault="00013150" w:rsidP="00013150">
      <w:pPr>
        <w:jc w:val="both"/>
        <w:rPr>
          <w:rFonts w:ascii="GHEA Grapalat" w:hAnsi="GHEA Grapalat"/>
          <w:sz w:val="20"/>
          <w:szCs w:val="20"/>
          <w:vertAlign w:val="superscript"/>
          <w:lang w:val="hy-AM"/>
        </w:rPr>
      </w:pPr>
      <w:r w:rsidRPr="00013150">
        <w:rPr>
          <w:rFonts w:ascii="GHEA Grapalat" w:hAnsi="GHEA Grapalat"/>
          <w:sz w:val="20"/>
          <w:szCs w:val="20"/>
          <w:vertAlign w:val="superscript"/>
          <w:lang w:val="hy-AM"/>
        </w:rPr>
        <w:t xml:space="preserve">                   ընկերության բանկային հաշվեհամարը</w:t>
      </w:r>
    </w:p>
    <w:p w14:paraId="1700ACC6" w14:textId="77777777" w:rsidR="00013150" w:rsidRPr="00013150" w:rsidRDefault="00013150" w:rsidP="00013150">
      <w:pPr>
        <w:jc w:val="both"/>
        <w:rPr>
          <w:rFonts w:ascii="GHEA Grapalat" w:hAnsi="GHEA Grapalat"/>
          <w:sz w:val="20"/>
          <w:szCs w:val="20"/>
          <w:vertAlign w:val="superscript"/>
          <w:lang w:val="hy-AM"/>
        </w:rPr>
      </w:pP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p>
    <w:p w14:paraId="0FF0F0C3" w14:textId="77777777" w:rsidR="00013150" w:rsidRPr="00013150" w:rsidRDefault="00013150" w:rsidP="00013150">
      <w:pPr>
        <w:jc w:val="both"/>
        <w:rPr>
          <w:rFonts w:ascii="GHEA Grapalat" w:hAnsi="GHEA Grapalat"/>
          <w:sz w:val="20"/>
          <w:szCs w:val="20"/>
          <w:vertAlign w:val="superscript"/>
          <w:lang w:val="hy-AM"/>
        </w:rPr>
      </w:pPr>
      <w:r w:rsidRPr="00013150">
        <w:rPr>
          <w:rFonts w:ascii="GHEA Grapalat" w:hAnsi="GHEA Grapalat"/>
          <w:sz w:val="20"/>
          <w:szCs w:val="20"/>
          <w:vertAlign w:val="superscript"/>
          <w:lang w:val="hy-AM"/>
        </w:rPr>
        <w:t xml:space="preserve">            ընկերության հարկ վճարողի հաշվառման համարը</w:t>
      </w:r>
    </w:p>
    <w:p w14:paraId="29513199" w14:textId="77777777" w:rsidR="00013150" w:rsidRPr="00013150" w:rsidRDefault="00013150" w:rsidP="00013150">
      <w:pPr>
        <w:jc w:val="both"/>
        <w:rPr>
          <w:rFonts w:ascii="GHEA Grapalat" w:hAnsi="GHEA Grapalat"/>
          <w:sz w:val="20"/>
          <w:szCs w:val="20"/>
          <w:u w:val="single"/>
          <w:vertAlign w:val="superscript"/>
          <w:lang w:val="hy-AM"/>
        </w:rPr>
      </w:pP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p>
    <w:p w14:paraId="2AE87C5F" w14:textId="77777777" w:rsidR="00013150" w:rsidRPr="00013150" w:rsidRDefault="00013150" w:rsidP="00013150">
      <w:pPr>
        <w:jc w:val="both"/>
        <w:rPr>
          <w:rFonts w:ascii="GHEA Grapalat" w:hAnsi="GHEA Grapalat"/>
          <w:sz w:val="20"/>
          <w:szCs w:val="20"/>
          <w:vertAlign w:val="superscript"/>
          <w:lang w:val="hy-AM"/>
        </w:rPr>
      </w:pPr>
      <w:r w:rsidRPr="00013150">
        <w:rPr>
          <w:rFonts w:ascii="GHEA Grapalat" w:hAnsi="GHEA Grapalat"/>
          <w:sz w:val="20"/>
          <w:szCs w:val="20"/>
          <w:vertAlign w:val="superscript"/>
          <w:lang w:val="hy-AM"/>
        </w:rPr>
        <w:t xml:space="preserve">       ընկերության տնօրենի անունը, ազգանունը և ստորագրությունը</w:t>
      </w:r>
    </w:p>
    <w:p w14:paraId="33F80E6C" w14:textId="77777777" w:rsidR="00013150" w:rsidRPr="00013150" w:rsidRDefault="00013150" w:rsidP="00013150">
      <w:pPr>
        <w:jc w:val="both"/>
        <w:rPr>
          <w:rFonts w:ascii="GHEA Grapalat" w:hAnsi="GHEA Grapalat"/>
          <w:sz w:val="20"/>
          <w:szCs w:val="20"/>
          <w:lang w:val="hy-AM"/>
        </w:rPr>
      </w:pPr>
      <w:r w:rsidRPr="00013150">
        <w:rPr>
          <w:rFonts w:ascii="GHEA Grapalat" w:hAnsi="GHEA Grapalat"/>
          <w:sz w:val="20"/>
          <w:szCs w:val="20"/>
          <w:lang w:val="hy-AM"/>
        </w:rPr>
        <w:t>Կ.Տ</w:t>
      </w:r>
    </w:p>
    <w:p w14:paraId="4E4E0AC4" w14:textId="77777777" w:rsidR="00013150" w:rsidRPr="00013150" w:rsidRDefault="00013150" w:rsidP="00013150">
      <w:pPr>
        <w:jc w:val="both"/>
        <w:rPr>
          <w:rFonts w:ascii="GHEA Grapalat" w:hAnsi="GHEA Grapalat"/>
          <w:sz w:val="20"/>
          <w:szCs w:val="20"/>
          <w:lang w:val="hy-AM"/>
        </w:rPr>
      </w:pPr>
    </w:p>
    <w:p w14:paraId="22FFF0A0" w14:textId="77777777" w:rsidR="00013150" w:rsidRPr="00013150" w:rsidRDefault="00013150" w:rsidP="00013150">
      <w:pPr>
        <w:jc w:val="both"/>
        <w:rPr>
          <w:rFonts w:ascii="GHEA Grapalat" w:hAnsi="GHEA Grapalat"/>
          <w:sz w:val="20"/>
          <w:szCs w:val="20"/>
          <w:lang w:val="hy-AM"/>
        </w:rPr>
      </w:pPr>
      <w:r w:rsidRPr="00013150">
        <w:rPr>
          <w:rFonts w:ascii="GHEA Grapalat" w:hAnsi="GHEA Grapalat"/>
          <w:sz w:val="20"/>
          <w:szCs w:val="20"/>
          <w:lang w:val="hy-AM"/>
        </w:rPr>
        <w:t>Օր/ամիս/տարի</w:t>
      </w:r>
    </w:p>
    <w:p w14:paraId="4FBEE16C" w14:textId="77777777" w:rsidR="00013150" w:rsidRPr="00013150" w:rsidRDefault="00013150" w:rsidP="00013150">
      <w:pPr>
        <w:jc w:val="center"/>
        <w:rPr>
          <w:rFonts w:ascii="GHEA Grapalat" w:hAnsi="GHEA Grapalat" w:cs="GHEA Grapalat"/>
          <w:sz w:val="20"/>
          <w:szCs w:val="20"/>
          <w:lang w:val="hy-AM"/>
        </w:rPr>
      </w:pPr>
    </w:p>
    <w:p w14:paraId="1460E42C" w14:textId="77777777" w:rsidR="00013150" w:rsidRPr="00F566BF"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1E3796" w14:textId="77777777" w:rsidR="00013150" w:rsidRPr="00F566BF"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64759E5" w14:textId="77777777" w:rsidR="00013150" w:rsidRPr="00F566BF" w:rsidRDefault="00013150" w:rsidP="00013150">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13150" w:rsidRPr="00F566BF" w14:paraId="0BA63CB9"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508F51" w14:textId="77777777" w:rsidR="00013150" w:rsidRPr="00F566BF" w:rsidRDefault="00013150" w:rsidP="00742482">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6F96EA45" w14:textId="77777777" w:rsidR="00013150" w:rsidRPr="00F566BF" w:rsidRDefault="00013150" w:rsidP="00742482">
            <w:pPr>
              <w:jc w:val="center"/>
              <w:rPr>
                <w:rFonts w:ascii="GHEA Grapalat" w:hAnsi="GHEA Grapalat" w:cs="Arial"/>
                <w:bCs/>
                <w:i/>
                <w:sz w:val="20"/>
                <w:szCs w:val="20"/>
              </w:rPr>
            </w:pPr>
          </w:p>
        </w:tc>
      </w:tr>
      <w:tr w:rsidR="00013150" w:rsidRPr="00F566BF" w14:paraId="200DBC73"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744F2A" w14:textId="77777777" w:rsidR="00013150" w:rsidRPr="00F566BF" w:rsidRDefault="00013150" w:rsidP="00742482">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013150" w:rsidRPr="00F566BF" w14:paraId="7D660BD8" w14:textId="77777777" w:rsidTr="0074248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03587A" w14:textId="77777777" w:rsidR="00013150" w:rsidRPr="00F566BF" w:rsidRDefault="00013150" w:rsidP="00742482">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013150" w:rsidRPr="00F566BF" w14:paraId="375D5B06" w14:textId="77777777" w:rsidTr="0074248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E16144" w14:textId="77777777" w:rsidR="00013150" w:rsidRPr="00F566BF" w:rsidRDefault="00013150" w:rsidP="00742482">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013150" w:rsidRPr="00F566BF" w14:paraId="431BE395" w14:textId="77777777" w:rsidTr="0074248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79CF8C" w14:textId="77777777" w:rsidR="00013150" w:rsidRPr="00F566BF" w:rsidRDefault="00013150" w:rsidP="00742482">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proofErr w:type="gramStart"/>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proofErr w:type="gramEnd"/>
            <w:r w:rsidRPr="00F566BF">
              <w:rPr>
                <w:rFonts w:ascii="GHEA Grapalat" w:hAnsi="GHEA Grapalat" w:cs="Sylfaen"/>
                <w:sz w:val="20"/>
                <w:szCs w:val="20"/>
              </w:rPr>
              <w:t>)</w:t>
            </w:r>
            <w:r w:rsidRPr="00F566BF">
              <w:rPr>
                <w:rFonts w:ascii="GHEA Grapalat" w:hAnsi="GHEA Grapalat" w:cs="Arial"/>
                <w:sz w:val="20"/>
                <w:szCs w:val="20"/>
              </w:rPr>
              <w:t>`</w:t>
            </w:r>
          </w:p>
        </w:tc>
      </w:tr>
      <w:tr w:rsidR="00013150" w:rsidRPr="00F566BF" w14:paraId="557F601E" w14:textId="77777777" w:rsidTr="0074248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F6AE09" w14:textId="77777777" w:rsidR="00013150" w:rsidRPr="00F566BF" w:rsidRDefault="00013150" w:rsidP="00742482">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013150" w:rsidRPr="00F566BF" w14:paraId="4E5A1CFA"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97385E" w14:textId="77777777" w:rsidR="00013150" w:rsidRPr="00F566BF" w:rsidRDefault="00013150" w:rsidP="00742482">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013150" w:rsidRPr="00F566BF" w14:paraId="66BE6E47"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690D0" w14:textId="77777777" w:rsidR="00013150" w:rsidRPr="00F566BF" w:rsidRDefault="00013150" w:rsidP="00742482">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E17999" w:rsidRPr="00F566BF" w14:paraId="447FD951"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99773B" w14:textId="64A4371B" w:rsidR="00E17999" w:rsidRPr="00F566BF" w:rsidRDefault="00E17999" w:rsidP="00E17999">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gramStart"/>
            <w:r w:rsidRPr="00F566BF">
              <w:rPr>
                <w:rFonts w:ascii="GHEA Grapalat" w:hAnsi="GHEA Grapalat" w:cs="Sylfaen"/>
                <w:sz w:val="20"/>
                <w:szCs w:val="20"/>
              </w:rPr>
              <w:t>Շահառու</w:t>
            </w:r>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proofErr w:type="gramStart"/>
            <w:r w:rsidRPr="00F566BF">
              <w:rPr>
                <w:rFonts w:ascii="GHEA Grapalat" w:hAnsi="GHEA Grapalat" w:cs="Arial"/>
                <w:sz w:val="20"/>
                <w:szCs w:val="20"/>
              </w:rPr>
              <w:t>`</w:t>
            </w:r>
            <w:r>
              <w:rPr>
                <w:rFonts w:ascii="GHEA Grapalat" w:hAnsi="GHEA Grapalat" w:cs="Arial"/>
                <w:sz w:val="20"/>
                <w:szCs w:val="20"/>
                <w:lang w:val="hy-AM"/>
              </w:rPr>
              <w:t xml:space="preserve"> </w:t>
            </w:r>
            <w:r w:rsidRPr="004F0586">
              <w:rPr>
                <w:rFonts w:ascii="GHEA Grapalat" w:hAnsi="GHEA Grapalat" w:cs="Sylfaen"/>
                <w:b/>
                <w:sz w:val="20"/>
                <w:szCs w:val="20"/>
                <w:lang w:val="hy-AM"/>
              </w:rPr>
              <w:t xml:space="preserve"> Երևանի</w:t>
            </w:r>
            <w:proofErr w:type="gramEnd"/>
            <w:r w:rsidRPr="004F0586">
              <w:rPr>
                <w:rFonts w:ascii="GHEA Grapalat" w:hAnsi="GHEA Grapalat" w:cs="Arial"/>
                <w:b/>
                <w:sz w:val="20"/>
                <w:szCs w:val="20"/>
                <w:lang w:val="hy-AM"/>
              </w:rPr>
              <w:t xml:space="preserve"> </w:t>
            </w:r>
            <w:r w:rsidRPr="004F0586">
              <w:rPr>
                <w:rFonts w:ascii="GHEA Grapalat" w:hAnsi="GHEA Grapalat" w:cs="Sylfaen"/>
                <w:b/>
                <w:sz w:val="20"/>
                <w:szCs w:val="20"/>
                <w:lang w:val="hy-AM"/>
              </w:rPr>
              <w:t>քաղաքապետարան</w:t>
            </w:r>
          </w:p>
        </w:tc>
      </w:tr>
      <w:tr w:rsidR="00E17999" w:rsidRPr="00F566BF" w14:paraId="3A58177F"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C0CBD1" w14:textId="4226748C" w:rsidR="00E17999" w:rsidRPr="00F566BF" w:rsidRDefault="00E17999" w:rsidP="00E17999">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17999" w:rsidRPr="00F566BF" w14:paraId="339F857E" w14:textId="77777777" w:rsidTr="0074248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8A45AA" w14:textId="5B881F28" w:rsidR="00E17999" w:rsidRPr="00F566BF" w:rsidRDefault="00E17999" w:rsidP="00E17999">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4F0586">
              <w:rPr>
                <w:rFonts w:ascii="GHEA Grapalat" w:hAnsi="GHEA Grapalat"/>
                <w:b/>
                <w:sz w:val="20"/>
                <w:szCs w:val="20"/>
                <w:lang w:val="hy-AM"/>
              </w:rPr>
              <w:t>025931</w:t>
            </w:r>
            <w:r>
              <w:rPr>
                <w:rFonts w:ascii="GHEA Grapalat" w:hAnsi="GHEA Grapalat"/>
                <w:b/>
                <w:sz w:val="20"/>
                <w:szCs w:val="20"/>
                <w:lang w:val="hy-AM"/>
              </w:rPr>
              <w:t>08</w:t>
            </w:r>
          </w:p>
        </w:tc>
      </w:tr>
      <w:tr w:rsidR="00E17999" w:rsidRPr="00F566BF" w14:paraId="31261401" w14:textId="77777777" w:rsidTr="0074248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D0FA7C" w14:textId="3AF1FB3F" w:rsidR="00E17999" w:rsidRPr="00F566BF" w:rsidRDefault="00E17999" w:rsidP="00E17999">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w:t>
            </w:r>
            <w:proofErr w:type="gramEnd"/>
            <w:r w:rsidRPr="00F566BF">
              <w:rPr>
                <w:rFonts w:ascii="GHEA Grapalat" w:hAnsi="GHEA Grapalat" w:cs="Sylfaen"/>
                <w:sz w:val="20"/>
                <w:szCs w:val="20"/>
                <w:lang w:val="hy-AM"/>
              </w:rPr>
              <w:t xml:space="preserve">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proofErr w:type="gramStart"/>
            <w:r w:rsidRPr="00F566BF">
              <w:rPr>
                <w:rFonts w:ascii="GHEA Grapalat" w:hAnsi="GHEA Grapalat" w:cs="Arial"/>
                <w:sz w:val="20"/>
                <w:szCs w:val="20"/>
              </w:rPr>
              <w:t>`</w:t>
            </w:r>
            <w:r>
              <w:rPr>
                <w:rFonts w:ascii="GHEA Grapalat" w:hAnsi="GHEA Grapalat" w:cs="Arial"/>
                <w:sz w:val="20"/>
                <w:szCs w:val="20"/>
                <w:lang w:val="hy-AM"/>
              </w:rPr>
              <w:t xml:space="preserve"> </w:t>
            </w:r>
            <w:r w:rsidRPr="004F0586">
              <w:rPr>
                <w:rFonts w:ascii="GHEA Grapalat" w:hAnsi="GHEA Grapalat" w:cs="Sylfaen"/>
                <w:b/>
                <w:sz w:val="20"/>
                <w:szCs w:val="20"/>
                <w:lang w:val="hy-AM"/>
              </w:rPr>
              <w:t xml:space="preserve"> </w:t>
            </w:r>
            <w:r>
              <w:rPr>
                <w:rFonts w:ascii="GHEA Grapalat" w:hAnsi="GHEA Grapalat" w:cs="Sylfaen"/>
                <w:b/>
                <w:sz w:val="20"/>
                <w:szCs w:val="20"/>
                <w:lang w:val="hy-AM"/>
              </w:rPr>
              <w:t>ՀՀ</w:t>
            </w:r>
            <w:proofErr w:type="gramEnd"/>
            <w:r>
              <w:rPr>
                <w:rFonts w:ascii="GHEA Grapalat" w:hAnsi="GHEA Grapalat" w:cs="Sylfaen"/>
                <w:b/>
                <w:sz w:val="20"/>
                <w:szCs w:val="20"/>
                <w:lang w:val="hy-AM"/>
              </w:rPr>
              <w:t xml:space="preserve"> ֆինանսների նախարարության գործառնական վարչություն</w:t>
            </w:r>
          </w:p>
        </w:tc>
      </w:tr>
      <w:tr w:rsidR="00E17999" w:rsidRPr="00F566BF" w14:paraId="7C605198" w14:textId="77777777" w:rsidTr="0074248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A439B" w14:textId="70F5AF7F" w:rsidR="00E17999" w:rsidRPr="00F566BF" w:rsidRDefault="00E17999" w:rsidP="00E17999">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spellEnd"/>
            <w:proofErr w:type="gramEnd"/>
            <w:r w:rsidRPr="00F566BF">
              <w:rPr>
                <w:rFonts w:ascii="GHEA Grapalat" w:hAnsi="GHEA Grapalat" w:cs="Arial"/>
                <w:sz w:val="20"/>
                <w:szCs w:val="20"/>
              </w:rPr>
              <w:t>)</w:t>
            </w:r>
            <w:r w:rsidRPr="00036B4C">
              <w:rPr>
                <w:rFonts w:ascii="GHEA Grapalat" w:hAnsi="GHEA Grapalat" w:cs="Arial"/>
                <w:b/>
                <w:sz w:val="20"/>
                <w:szCs w:val="20"/>
                <w:lang w:val="hy-AM"/>
              </w:rPr>
              <w:t>900015211429</w:t>
            </w:r>
          </w:p>
        </w:tc>
      </w:tr>
      <w:tr w:rsidR="00013150" w:rsidRPr="00F566BF" w14:paraId="7832AF11"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272E94" w14:textId="77777777" w:rsidR="00013150" w:rsidRPr="00F566BF" w:rsidRDefault="00013150" w:rsidP="00742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roofErr w:type="gramEnd"/>
          </w:p>
        </w:tc>
      </w:tr>
      <w:tr w:rsidR="00013150" w:rsidRPr="00F566BF" w14:paraId="17EF9BCA"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730E12" w14:textId="77777777" w:rsidR="00013150" w:rsidRPr="00F566BF" w:rsidRDefault="00013150" w:rsidP="00742482">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Ակցեպտավորված գումարը</w:t>
            </w:r>
            <w:proofErr w:type="gramStart"/>
            <w:r w:rsidRPr="00F566BF">
              <w:rPr>
                <w:rFonts w:ascii="GHEA Grapalat" w:hAnsi="GHEA Grapalat" w:cs="Sylfaen"/>
                <w:sz w:val="20"/>
                <w:szCs w:val="20"/>
                <w:lang w:val="hy-AM"/>
              </w:rPr>
              <w:t xml:space="preserve">՝ </w:t>
            </w:r>
            <w:r w:rsidRPr="00F566BF">
              <w:rPr>
                <w:rFonts w:ascii="GHEA Grapalat" w:hAnsi="GHEA Grapalat" w:cs="Sylfaen"/>
                <w:sz w:val="20"/>
                <w:szCs w:val="20"/>
              </w:rPr>
              <w:t xml:space="preserve"> (</w:t>
            </w:r>
            <w:proofErr w:type="spellStart"/>
            <w:proofErr w:type="gramEnd"/>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proofErr w:type="gramEnd"/>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013150" w:rsidRPr="00F566BF" w14:paraId="2F0741A8"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38404A" w14:textId="77777777" w:rsidR="00013150" w:rsidRPr="00F566BF" w:rsidRDefault="00013150" w:rsidP="00742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w:t>
            </w:r>
            <w:proofErr w:type="spellStart"/>
            <w:r w:rsidRPr="00F566BF">
              <w:rPr>
                <w:rFonts w:ascii="GHEA Grapalat" w:hAnsi="GHEA Grapalat" w:cs="Sylfaen"/>
                <w:sz w:val="20"/>
                <w:szCs w:val="20"/>
              </w:rPr>
              <w:t>Արժույթը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roofErr w:type="gramEnd"/>
          </w:p>
        </w:tc>
      </w:tr>
      <w:tr w:rsidR="00013150" w:rsidRPr="00F566BF" w14:paraId="62A2DE6A"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6E9DA7" w14:textId="77777777" w:rsidR="00013150" w:rsidRPr="00F566BF" w:rsidRDefault="00013150" w:rsidP="00742482">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proofErr w:type="gramStart"/>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gramEnd"/>
            <w:r>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013150" w:rsidRPr="00F566BF" w14:paraId="2FD0FD22" w14:textId="77777777" w:rsidTr="00742482">
        <w:trPr>
          <w:trHeight w:val="424"/>
        </w:trPr>
        <w:tc>
          <w:tcPr>
            <w:tcW w:w="10980" w:type="dxa"/>
            <w:gridSpan w:val="2"/>
            <w:tcBorders>
              <w:top w:val="single" w:sz="4" w:space="0" w:color="auto"/>
              <w:left w:val="single" w:sz="4" w:space="0" w:color="auto"/>
              <w:right w:val="single" w:sz="4" w:space="0" w:color="000000"/>
            </w:tcBorders>
            <w:noWrap/>
            <w:vAlign w:val="bottom"/>
          </w:tcPr>
          <w:p w14:paraId="1D3B850B" w14:textId="53464757" w:rsidR="00013150" w:rsidRPr="00F566BF" w:rsidRDefault="00013150" w:rsidP="00742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proofErr w:type="gramEnd"/>
            <w:r w:rsidRPr="00F566BF">
              <w:rPr>
                <w:rFonts w:ascii="GHEA Grapalat" w:hAnsi="GHEA Grapalat" w:cs="Arial"/>
                <w:sz w:val="20"/>
                <w:szCs w:val="20"/>
                <w:lang w:val="hy-AM"/>
              </w:rPr>
              <w:t xml:space="preserve"> որի հիման վրա կատարվում </w:t>
            </w:r>
            <w:proofErr w:type="gramStart"/>
            <w:r w:rsidRPr="00F566BF">
              <w:rPr>
                <w:rFonts w:ascii="GHEA Grapalat" w:hAnsi="GHEA Grapalat" w:cs="Arial"/>
                <w:sz w:val="20"/>
                <w:szCs w:val="20"/>
                <w:lang w:val="hy-AM"/>
              </w:rPr>
              <w:t>է  գանձումը</w:t>
            </w:r>
            <w:proofErr w:type="gramEnd"/>
            <w:r w:rsidRPr="00F566BF">
              <w:rPr>
                <w:rFonts w:ascii="GHEA Grapalat" w:hAnsi="GHEA Grapalat" w:cs="Arial"/>
                <w:sz w:val="20"/>
                <w:szCs w:val="20"/>
              </w:rPr>
              <w:t>)</w:t>
            </w:r>
            <w:r w:rsidRPr="00F566BF">
              <w:rPr>
                <w:rFonts w:ascii="GHEA Grapalat" w:hAnsi="GHEA Grapalat" w:cs="Sylfaen"/>
                <w:sz w:val="20"/>
                <w:szCs w:val="20"/>
              </w:rPr>
              <w:t>`</w:t>
            </w:r>
            <w:r w:rsidR="00A20247">
              <w:rPr>
                <w:rFonts w:ascii="GHEA Grapalat" w:hAnsi="GHEA Grapalat" w:cs="GHEA Grapalat"/>
                <w:b/>
                <w:sz w:val="20"/>
                <w:szCs w:val="20"/>
                <w:u w:val="single"/>
                <w:lang w:val="pt-BR"/>
              </w:rPr>
              <w:t xml:space="preserve"> ԵՔ-ԲՄԽԾՁԲ-</w:t>
            </w:r>
            <w:r w:rsidR="00810DF7">
              <w:rPr>
                <w:rFonts w:ascii="GHEA Grapalat" w:hAnsi="GHEA Grapalat" w:cs="GHEA Grapalat"/>
                <w:b/>
                <w:sz w:val="20"/>
                <w:szCs w:val="20"/>
                <w:u w:val="single"/>
                <w:lang w:val="pt-BR"/>
              </w:rPr>
              <w:t>26/11</w:t>
            </w:r>
            <w:r w:rsidR="00A20247" w:rsidRPr="00F566BF">
              <w:rPr>
                <w:rFonts w:ascii="GHEA Grapalat" w:hAnsi="GHEA Grapalat" w:cs="GHEA Grapalat"/>
                <w:sz w:val="20"/>
                <w:szCs w:val="20"/>
                <w:u w:val="single"/>
                <w:lang w:val="pt-BR"/>
              </w:rPr>
              <w:t xml:space="preserve">                          </w:t>
            </w:r>
          </w:p>
          <w:p w14:paraId="0F6BA621" w14:textId="77777777" w:rsidR="00013150" w:rsidRPr="00F566BF" w:rsidRDefault="00013150" w:rsidP="00742482">
            <w:pPr>
              <w:rPr>
                <w:rFonts w:ascii="GHEA Grapalat" w:hAnsi="GHEA Grapalat" w:cs="Arial"/>
                <w:sz w:val="20"/>
                <w:szCs w:val="20"/>
              </w:rPr>
            </w:pPr>
          </w:p>
        </w:tc>
      </w:tr>
      <w:tr w:rsidR="00013150" w:rsidRPr="00F566BF" w14:paraId="2EE6EC34" w14:textId="77777777" w:rsidTr="00742482">
        <w:trPr>
          <w:trHeight w:val="704"/>
        </w:trPr>
        <w:tc>
          <w:tcPr>
            <w:tcW w:w="10980" w:type="dxa"/>
            <w:gridSpan w:val="2"/>
            <w:tcBorders>
              <w:left w:val="single" w:sz="4" w:space="0" w:color="auto"/>
              <w:bottom w:val="single" w:sz="4" w:space="0" w:color="auto"/>
              <w:right w:val="single" w:sz="4" w:space="0" w:color="000000"/>
            </w:tcBorders>
            <w:noWrap/>
            <w:vAlign w:val="bottom"/>
          </w:tcPr>
          <w:p w14:paraId="7F8BBD37" w14:textId="77777777" w:rsidR="00013150" w:rsidRPr="00F566BF" w:rsidRDefault="00013150" w:rsidP="00742482">
            <w:pPr>
              <w:rPr>
                <w:rFonts w:ascii="GHEA Grapalat" w:hAnsi="GHEA Grapalat" w:cs="Arial"/>
                <w:sz w:val="20"/>
                <w:szCs w:val="20"/>
                <w:lang w:val="hy-AM"/>
              </w:rPr>
            </w:pPr>
          </w:p>
        </w:tc>
      </w:tr>
      <w:tr w:rsidR="00013150" w:rsidRPr="00F566BF" w14:paraId="1E8F4909" w14:textId="77777777" w:rsidTr="0074248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005F3B" w14:textId="77777777" w:rsidR="00013150" w:rsidRPr="00F566BF" w:rsidRDefault="00013150" w:rsidP="00742482">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65523A31" w14:textId="77777777" w:rsidR="00013150" w:rsidRPr="00F566BF" w:rsidRDefault="00013150" w:rsidP="00742482">
            <w:pPr>
              <w:rPr>
                <w:rFonts w:ascii="GHEA Grapalat" w:hAnsi="GHEA Grapalat" w:cs="Sylfaen"/>
                <w:sz w:val="20"/>
                <w:szCs w:val="20"/>
                <w:lang w:val="ru-RU"/>
              </w:rPr>
            </w:pPr>
          </w:p>
        </w:tc>
      </w:tr>
      <w:tr w:rsidR="00013150" w:rsidRPr="00F566BF" w14:paraId="39743C7A" w14:textId="77777777" w:rsidTr="0074248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F1B2EF" w14:textId="77777777" w:rsidR="00013150" w:rsidRPr="00F566BF" w:rsidRDefault="00013150" w:rsidP="00742482">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486A84C4" w14:textId="77777777" w:rsidR="00013150" w:rsidRPr="00F566BF" w:rsidRDefault="00013150" w:rsidP="00742482">
            <w:pPr>
              <w:rPr>
                <w:rFonts w:ascii="GHEA Grapalat" w:hAnsi="GHEA Grapalat" w:cs="Sylfaen"/>
                <w:sz w:val="20"/>
                <w:szCs w:val="20"/>
                <w:lang w:val="hy-AM"/>
              </w:rPr>
            </w:pPr>
          </w:p>
        </w:tc>
      </w:tr>
      <w:tr w:rsidR="00013150" w:rsidRPr="00F566BF" w14:paraId="406DC315" w14:textId="77777777" w:rsidTr="00742482">
        <w:trPr>
          <w:trHeight w:val="2194"/>
        </w:trPr>
        <w:tc>
          <w:tcPr>
            <w:tcW w:w="5616" w:type="dxa"/>
            <w:tcBorders>
              <w:top w:val="nil"/>
              <w:left w:val="single" w:sz="4" w:space="0" w:color="auto"/>
              <w:bottom w:val="single" w:sz="4" w:space="0" w:color="auto"/>
              <w:right w:val="single" w:sz="4" w:space="0" w:color="auto"/>
            </w:tcBorders>
            <w:noWrap/>
            <w:vAlign w:val="bottom"/>
          </w:tcPr>
          <w:p w14:paraId="3B40F607" w14:textId="77777777" w:rsidR="00013150" w:rsidRPr="00F566BF" w:rsidRDefault="00013150" w:rsidP="00742482">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62B3EFD" w14:textId="77777777" w:rsidR="00013150" w:rsidRPr="00F566BF" w:rsidRDefault="00013150" w:rsidP="00742482">
            <w:pPr>
              <w:rPr>
                <w:rFonts w:ascii="GHEA Grapalat" w:hAnsi="GHEA Grapalat" w:cs="Sylfaen"/>
                <w:sz w:val="20"/>
                <w:szCs w:val="20"/>
              </w:rPr>
            </w:pPr>
          </w:p>
          <w:p w14:paraId="041C3E97" w14:textId="77777777" w:rsidR="00013150" w:rsidRPr="00F566BF" w:rsidRDefault="00013150" w:rsidP="00742482">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4A99CFB1" w14:textId="77777777" w:rsidR="00013150" w:rsidRPr="00F566BF" w:rsidRDefault="00013150" w:rsidP="00742482">
            <w:pPr>
              <w:rPr>
                <w:rFonts w:ascii="GHEA Grapalat" w:hAnsi="GHEA Grapalat" w:cs="Tahoma"/>
                <w:color w:val="000000"/>
                <w:sz w:val="20"/>
                <w:szCs w:val="20"/>
              </w:rPr>
            </w:pPr>
          </w:p>
          <w:p w14:paraId="09C192EB" w14:textId="77777777" w:rsidR="00013150" w:rsidRPr="00F566BF" w:rsidRDefault="00013150" w:rsidP="00742482">
            <w:pPr>
              <w:rPr>
                <w:rFonts w:ascii="GHEA Grapalat" w:hAnsi="GHEA Grapalat" w:cs="Sylfaen"/>
                <w:sz w:val="20"/>
                <w:szCs w:val="20"/>
              </w:rPr>
            </w:pPr>
          </w:p>
          <w:p w14:paraId="622DFE23" w14:textId="77777777" w:rsidR="00013150" w:rsidRPr="00F566BF" w:rsidRDefault="00013150" w:rsidP="00742482">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197B6A78" w14:textId="77777777" w:rsidR="00013150" w:rsidRPr="00F566BF" w:rsidRDefault="00013150" w:rsidP="00742482">
            <w:pPr>
              <w:rPr>
                <w:rFonts w:ascii="GHEA Grapalat" w:hAnsi="GHEA Grapalat" w:cs="Sylfaen"/>
                <w:sz w:val="20"/>
                <w:szCs w:val="20"/>
              </w:rPr>
            </w:pPr>
          </w:p>
          <w:p w14:paraId="2EB04AB2" w14:textId="77777777" w:rsidR="00013150" w:rsidRPr="00F566BF" w:rsidRDefault="00013150" w:rsidP="00742482">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3C2E64FB" w14:textId="77777777" w:rsidR="00013150" w:rsidRPr="00F566BF" w:rsidRDefault="00013150" w:rsidP="00742482">
            <w:pPr>
              <w:rPr>
                <w:rFonts w:ascii="GHEA Grapalat" w:hAnsi="GHEA Grapalat" w:cs="Sylfaen"/>
                <w:sz w:val="20"/>
                <w:szCs w:val="20"/>
              </w:rPr>
            </w:pPr>
            <w:r w:rsidRPr="00F566BF">
              <w:rPr>
                <w:rFonts w:ascii="GHEA Grapalat" w:hAnsi="GHEA Grapalat" w:cs="Sylfaen"/>
                <w:sz w:val="20"/>
                <w:szCs w:val="20"/>
              </w:rPr>
              <w:t xml:space="preserve">                                                                             Կ.Տ.</w:t>
            </w:r>
          </w:p>
          <w:p w14:paraId="5AE4D49D" w14:textId="77777777" w:rsidR="00013150" w:rsidRPr="00F566BF" w:rsidRDefault="00013150" w:rsidP="00742482">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7BD664D" w14:textId="77777777" w:rsidR="00013150" w:rsidRPr="00F566BF" w:rsidRDefault="00013150" w:rsidP="00742482">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580A5497" w14:textId="77777777" w:rsidR="00013150" w:rsidRPr="00F566BF" w:rsidRDefault="00013150" w:rsidP="00742482">
            <w:pPr>
              <w:jc w:val="right"/>
              <w:rPr>
                <w:rFonts w:ascii="GHEA Grapalat" w:hAnsi="GHEA Grapalat" w:cs="Sylfaen"/>
                <w:sz w:val="20"/>
                <w:szCs w:val="20"/>
              </w:rPr>
            </w:pPr>
          </w:p>
          <w:p w14:paraId="1F5BFCAC" w14:textId="77777777" w:rsidR="00013150" w:rsidRPr="00F566BF" w:rsidRDefault="00013150" w:rsidP="00742482">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6F927D4" w14:textId="77777777" w:rsidR="00013150" w:rsidRPr="00F566BF" w:rsidRDefault="00013150" w:rsidP="00742482">
            <w:pPr>
              <w:jc w:val="right"/>
              <w:rPr>
                <w:rFonts w:ascii="GHEA Grapalat" w:hAnsi="GHEA Grapalat" w:cs="Tahoma"/>
                <w:color w:val="000000"/>
                <w:sz w:val="20"/>
                <w:szCs w:val="20"/>
              </w:rPr>
            </w:pPr>
          </w:p>
          <w:p w14:paraId="3F79C596" w14:textId="77777777" w:rsidR="00013150" w:rsidRPr="00F566BF" w:rsidRDefault="00013150" w:rsidP="00742482">
            <w:pPr>
              <w:jc w:val="right"/>
              <w:rPr>
                <w:rFonts w:ascii="GHEA Grapalat" w:hAnsi="GHEA Grapalat" w:cs="Tahoma"/>
                <w:color w:val="000000"/>
                <w:sz w:val="20"/>
                <w:szCs w:val="20"/>
              </w:rPr>
            </w:pPr>
          </w:p>
          <w:p w14:paraId="3D9DCF9A" w14:textId="77777777" w:rsidR="00013150" w:rsidRPr="00F566BF" w:rsidRDefault="00013150" w:rsidP="00742482">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6A32250E" w14:textId="77777777" w:rsidR="00013150" w:rsidRPr="00F566BF" w:rsidRDefault="00013150" w:rsidP="00742482">
            <w:pPr>
              <w:jc w:val="right"/>
              <w:rPr>
                <w:rFonts w:ascii="GHEA Grapalat" w:hAnsi="GHEA Grapalat" w:cs="Sylfaen"/>
                <w:sz w:val="20"/>
                <w:szCs w:val="20"/>
              </w:rPr>
            </w:pPr>
          </w:p>
          <w:p w14:paraId="20C46952" w14:textId="77777777" w:rsidR="00013150" w:rsidRPr="00F566BF" w:rsidRDefault="00013150" w:rsidP="00742482">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2A094376" w14:textId="77777777" w:rsidR="00013150" w:rsidRPr="00F566BF" w:rsidRDefault="00013150" w:rsidP="00742482">
            <w:pPr>
              <w:jc w:val="right"/>
              <w:rPr>
                <w:rFonts w:ascii="GHEA Grapalat" w:hAnsi="GHEA Grapalat" w:cs="Sylfaen"/>
                <w:sz w:val="20"/>
                <w:szCs w:val="20"/>
              </w:rPr>
            </w:pPr>
          </w:p>
        </w:tc>
      </w:tr>
      <w:tr w:rsidR="00013150" w:rsidRPr="00F566BF" w14:paraId="68C4273C" w14:textId="77777777" w:rsidTr="00742482">
        <w:trPr>
          <w:trHeight w:val="2058"/>
        </w:trPr>
        <w:tc>
          <w:tcPr>
            <w:tcW w:w="5616" w:type="dxa"/>
            <w:tcBorders>
              <w:top w:val="single" w:sz="4" w:space="0" w:color="auto"/>
              <w:left w:val="single" w:sz="4" w:space="0" w:color="auto"/>
              <w:right w:val="single" w:sz="4" w:space="0" w:color="auto"/>
            </w:tcBorders>
            <w:noWrap/>
            <w:vAlign w:val="bottom"/>
          </w:tcPr>
          <w:p w14:paraId="4DE1E5D4" w14:textId="77777777" w:rsidR="00013150" w:rsidRPr="00F566BF" w:rsidRDefault="00013150" w:rsidP="00742482">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6E3AD0C0" w14:textId="77777777" w:rsidR="00013150" w:rsidRPr="00F566BF" w:rsidRDefault="00013150" w:rsidP="00742482">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616754AD" w14:textId="77777777" w:rsidR="00013150" w:rsidRPr="00F566BF" w:rsidRDefault="00013150" w:rsidP="00742482">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42865A9" w14:textId="77777777" w:rsidR="00013150" w:rsidRPr="00F566BF" w:rsidRDefault="00013150" w:rsidP="00742482">
            <w:pPr>
              <w:rPr>
                <w:rFonts w:ascii="GHEA Grapalat" w:hAnsi="GHEA Grapalat" w:cs="Sylfaen"/>
                <w:sz w:val="20"/>
                <w:szCs w:val="20"/>
              </w:rPr>
            </w:pPr>
            <w:r w:rsidRPr="00F566BF">
              <w:rPr>
                <w:rFonts w:ascii="GHEA Grapalat" w:hAnsi="GHEA Grapalat" w:cs="Sylfaen"/>
                <w:sz w:val="20"/>
                <w:szCs w:val="20"/>
              </w:rPr>
              <w:t xml:space="preserve">  </w:t>
            </w:r>
          </w:p>
          <w:p w14:paraId="2CD0E50E" w14:textId="77777777" w:rsidR="00013150" w:rsidRPr="00F566BF" w:rsidRDefault="00013150" w:rsidP="00742482">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64F009B3" w14:textId="77777777" w:rsidR="00013150" w:rsidRPr="00F566BF" w:rsidRDefault="00013150" w:rsidP="00742482">
            <w:pPr>
              <w:rPr>
                <w:rFonts w:ascii="GHEA Grapalat" w:hAnsi="GHEA Grapalat" w:cs="Tahoma"/>
                <w:color w:val="000000"/>
                <w:sz w:val="20"/>
                <w:szCs w:val="20"/>
              </w:rPr>
            </w:pPr>
          </w:p>
          <w:p w14:paraId="67B0FA08" w14:textId="77777777" w:rsidR="00013150" w:rsidRPr="00F566BF" w:rsidRDefault="00013150" w:rsidP="00742482">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B74F53A" w14:textId="77777777" w:rsidR="00013150" w:rsidRPr="00F566BF" w:rsidRDefault="00013150" w:rsidP="00742482">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20F07043" w14:textId="77777777" w:rsidR="00013150" w:rsidRPr="00F566BF" w:rsidRDefault="00013150" w:rsidP="00742482">
            <w:pPr>
              <w:jc w:val="right"/>
              <w:rPr>
                <w:rFonts w:ascii="GHEA Grapalat" w:hAnsi="GHEA Grapalat" w:cs="Tahoma"/>
                <w:color w:val="000000"/>
                <w:sz w:val="20"/>
                <w:szCs w:val="20"/>
              </w:rPr>
            </w:pPr>
          </w:p>
          <w:p w14:paraId="430F8B0A" w14:textId="77777777" w:rsidR="00013150" w:rsidRPr="00F566BF" w:rsidRDefault="00013150" w:rsidP="00742482">
            <w:pPr>
              <w:jc w:val="right"/>
              <w:rPr>
                <w:rFonts w:ascii="GHEA Grapalat" w:hAnsi="GHEA Grapalat" w:cs="Tahoma"/>
                <w:color w:val="000000"/>
                <w:sz w:val="20"/>
                <w:szCs w:val="20"/>
              </w:rPr>
            </w:pPr>
          </w:p>
          <w:p w14:paraId="4655CA29" w14:textId="77777777" w:rsidR="00013150" w:rsidRPr="00F566BF" w:rsidRDefault="00013150" w:rsidP="00742482">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4396454" w14:textId="77777777" w:rsidR="00013150" w:rsidRPr="00F566BF" w:rsidRDefault="00013150" w:rsidP="00742482">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8CAD7C4" w14:textId="77777777" w:rsidR="00013150" w:rsidRPr="00F566BF" w:rsidRDefault="00013150" w:rsidP="00742482">
            <w:pPr>
              <w:jc w:val="right"/>
              <w:rPr>
                <w:rFonts w:ascii="GHEA Grapalat" w:hAnsi="GHEA Grapalat" w:cs="Arial"/>
                <w:sz w:val="20"/>
                <w:szCs w:val="20"/>
                <w:lang w:val="hy-AM"/>
              </w:rPr>
            </w:pPr>
          </w:p>
        </w:tc>
      </w:tr>
      <w:tr w:rsidR="00013150" w:rsidRPr="00F566BF" w14:paraId="53F3B33C" w14:textId="77777777" w:rsidTr="00742482">
        <w:trPr>
          <w:trHeight w:val="2194"/>
        </w:trPr>
        <w:tc>
          <w:tcPr>
            <w:tcW w:w="5616" w:type="dxa"/>
            <w:tcBorders>
              <w:top w:val="nil"/>
              <w:left w:val="single" w:sz="4" w:space="0" w:color="auto"/>
              <w:bottom w:val="single" w:sz="4" w:space="0" w:color="auto"/>
              <w:right w:val="single" w:sz="4" w:space="0" w:color="auto"/>
            </w:tcBorders>
            <w:noWrap/>
            <w:vAlign w:val="bottom"/>
          </w:tcPr>
          <w:p w14:paraId="48220901" w14:textId="77777777" w:rsidR="00013150" w:rsidRPr="00F566BF" w:rsidRDefault="00013150" w:rsidP="00742482">
            <w:pPr>
              <w:rPr>
                <w:rFonts w:ascii="GHEA Grapalat" w:hAnsi="GHEA Grapalat" w:cs="Sylfaen"/>
                <w:sz w:val="20"/>
                <w:szCs w:val="20"/>
              </w:rPr>
            </w:pPr>
            <w:r w:rsidRPr="00F566BF">
              <w:rPr>
                <w:rFonts w:ascii="GHEA Grapalat" w:hAnsi="GHEA Grapalat" w:cs="Sylfaen"/>
                <w:sz w:val="20"/>
                <w:szCs w:val="20"/>
              </w:rPr>
              <w:lastRenderedPageBreak/>
              <w:t>24.բ.                                                       Կ.Տ.</w:t>
            </w:r>
          </w:p>
          <w:p w14:paraId="5CC04DE4" w14:textId="77777777" w:rsidR="00013150" w:rsidRPr="00F566BF" w:rsidRDefault="00013150" w:rsidP="00742482">
            <w:pPr>
              <w:rPr>
                <w:rFonts w:ascii="GHEA Grapalat" w:hAnsi="GHEA Grapalat" w:cs="Sylfaen"/>
                <w:sz w:val="20"/>
                <w:szCs w:val="20"/>
              </w:rPr>
            </w:pPr>
          </w:p>
          <w:p w14:paraId="58791E8F" w14:textId="77777777" w:rsidR="00013150" w:rsidRPr="00F566BF" w:rsidRDefault="00013150" w:rsidP="00742482">
            <w:pPr>
              <w:rPr>
                <w:rFonts w:ascii="GHEA Grapalat" w:hAnsi="GHEA Grapalat" w:cs="Sylfaen"/>
                <w:sz w:val="20"/>
                <w:szCs w:val="20"/>
              </w:rPr>
            </w:pPr>
          </w:p>
          <w:p w14:paraId="39964205" w14:textId="77777777" w:rsidR="00013150" w:rsidRPr="00F566BF" w:rsidRDefault="00013150" w:rsidP="00742482">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546F8D23" w14:textId="77777777" w:rsidR="00013150" w:rsidRPr="00F566BF" w:rsidRDefault="00013150" w:rsidP="00742482">
            <w:pPr>
              <w:rPr>
                <w:rFonts w:ascii="GHEA Grapalat" w:hAnsi="GHEA Grapalat" w:cs="Sylfaen"/>
                <w:sz w:val="20"/>
                <w:szCs w:val="20"/>
              </w:rPr>
            </w:pPr>
          </w:p>
          <w:p w14:paraId="568650F4" w14:textId="77777777" w:rsidR="00013150" w:rsidRPr="00F566BF" w:rsidRDefault="00013150" w:rsidP="00742482">
            <w:pPr>
              <w:rPr>
                <w:rFonts w:ascii="GHEA Grapalat" w:hAnsi="GHEA Grapalat" w:cs="Sylfaen"/>
                <w:sz w:val="20"/>
                <w:szCs w:val="20"/>
              </w:rPr>
            </w:pPr>
            <w:r w:rsidRPr="00F566BF">
              <w:rPr>
                <w:rFonts w:ascii="GHEA Grapalat" w:hAnsi="GHEA Grapalat" w:cs="Sylfaen"/>
                <w:sz w:val="20"/>
                <w:szCs w:val="20"/>
              </w:rPr>
              <w:t xml:space="preserve">  </w:t>
            </w:r>
          </w:p>
          <w:p w14:paraId="79DC874A" w14:textId="77777777" w:rsidR="00013150" w:rsidRPr="00F566BF" w:rsidRDefault="00013150" w:rsidP="00742482">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C3F1C3E" w14:textId="77777777" w:rsidR="00013150" w:rsidRPr="00F566BF" w:rsidRDefault="00013150" w:rsidP="00742482">
            <w:pPr>
              <w:rPr>
                <w:rFonts w:ascii="GHEA Grapalat" w:hAnsi="GHEA Grapalat" w:cs="Sylfaen"/>
                <w:sz w:val="20"/>
                <w:szCs w:val="20"/>
              </w:rPr>
            </w:pPr>
            <w:r w:rsidRPr="00F566BF">
              <w:rPr>
                <w:rFonts w:ascii="GHEA Grapalat" w:hAnsi="GHEA Grapalat" w:cs="Sylfaen"/>
                <w:sz w:val="20"/>
                <w:szCs w:val="20"/>
              </w:rPr>
              <w:t xml:space="preserve">23.բ.                                                                 Կ.Տ.    </w:t>
            </w:r>
          </w:p>
          <w:p w14:paraId="3C2B41D4" w14:textId="77777777" w:rsidR="00013150" w:rsidRPr="00F566BF" w:rsidRDefault="00013150" w:rsidP="00742482">
            <w:pPr>
              <w:rPr>
                <w:rFonts w:ascii="GHEA Grapalat" w:hAnsi="GHEA Grapalat" w:cs="Sylfaen"/>
                <w:sz w:val="20"/>
                <w:szCs w:val="20"/>
              </w:rPr>
            </w:pPr>
          </w:p>
          <w:p w14:paraId="62892A8B" w14:textId="77777777" w:rsidR="00013150" w:rsidRPr="00F566BF" w:rsidRDefault="00013150" w:rsidP="00742482">
            <w:pPr>
              <w:rPr>
                <w:rFonts w:ascii="GHEA Grapalat" w:hAnsi="GHEA Grapalat" w:cs="Sylfaen"/>
                <w:sz w:val="20"/>
                <w:szCs w:val="20"/>
              </w:rPr>
            </w:pPr>
            <w:r w:rsidRPr="00F566BF">
              <w:rPr>
                <w:rFonts w:ascii="GHEA Grapalat" w:hAnsi="GHEA Grapalat" w:cs="Sylfaen"/>
                <w:sz w:val="20"/>
                <w:szCs w:val="20"/>
              </w:rPr>
              <w:t xml:space="preserve">                     </w:t>
            </w:r>
          </w:p>
          <w:p w14:paraId="4332101B" w14:textId="77777777" w:rsidR="00013150" w:rsidRPr="00F566BF" w:rsidRDefault="00013150" w:rsidP="00742482">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proofErr w:type="gram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2A0AE14" w14:textId="77777777" w:rsidR="00013150" w:rsidRPr="00F566BF" w:rsidRDefault="00013150" w:rsidP="00742482">
            <w:pPr>
              <w:rPr>
                <w:rFonts w:ascii="GHEA Grapalat" w:hAnsi="GHEA Grapalat" w:cs="Sylfaen"/>
                <w:color w:val="000000"/>
                <w:sz w:val="20"/>
                <w:szCs w:val="20"/>
              </w:rPr>
            </w:pPr>
          </w:p>
          <w:p w14:paraId="1943200B" w14:textId="77777777" w:rsidR="00013150" w:rsidRPr="00F566BF" w:rsidRDefault="00013150" w:rsidP="00742482">
            <w:pPr>
              <w:rPr>
                <w:rFonts w:ascii="GHEA Grapalat" w:hAnsi="GHEA Grapalat" w:cs="Sylfaen"/>
                <w:sz w:val="20"/>
                <w:szCs w:val="20"/>
              </w:rPr>
            </w:pPr>
          </w:p>
          <w:p w14:paraId="3F30F354" w14:textId="77777777" w:rsidR="00013150" w:rsidRPr="00F566BF" w:rsidRDefault="00013150" w:rsidP="00742482">
            <w:pPr>
              <w:jc w:val="right"/>
              <w:rPr>
                <w:rFonts w:ascii="GHEA Grapalat" w:hAnsi="GHEA Grapalat" w:cs="Arial"/>
                <w:sz w:val="20"/>
                <w:szCs w:val="20"/>
              </w:rPr>
            </w:pPr>
          </w:p>
        </w:tc>
      </w:tr>
    </w:tbl>
    <w:p w14:paraId="472FD6D8" w14:textId="77777777" w:rsidR="00013150" w:rsidRPr="00F566BF"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151F257" w14:textId="77777777" w:rsidR="00013150" w:rsidRPr="00F566BF"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CAAD3B" w14:textId="77777777" w:rsidR="00013150" w:rsidRPr="00F566BF"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D6457B2" w14:textId="77777777" w:rsidR="00013150" w:rsidRPr="00F566BF"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D852866" w14:textId="77777777" w:rsidR="00013150" w:rsidRPr="00F566BF"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6B97B6" w14:textId="77777777" w:rsidR="00013150" w:rsidRPr="002D4DC4"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A805F9" w14:textId="77777777" w:rsidR="00013150" w:rsidRPr="00F566BF" w:rsidRDefault="00013150" w:rsidP="00013150">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52F9E7AA" w14:textId="77777777" w:rsidR="00013150" w:rsidRPr="00F566BF" w:rsidRDefault="00013150" w:rsidP="0001315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13150" w:rsidRPr="00F566BF" w14:paraId="63A35035" w14:textId="77777777" w:rsidTr="00742482">
        <w:tc>
          <w:tcPr>
            <w:tcW w:w="720" w:type="dxa"/>
            <w:tcBorders>
              <w:top w:val="single" w:sz="4" w:space="0" w:color="auto"/>
              <w:left w:val="single" w:sz="4" w:space="0" w:color="auto"/>
              <w:bottom w:val="single" w:sz="4" w:space="0" w:color="auto"/>
              <w:right w:val="single" w:sz="4" w:space="0" w:color="auto"/>
            </w:tcBorders>
          </w:tcPr>
          <w:p w14:paraId="5839462A" w14:textId="77777777" w:rsidR="00013150" w:rsidRPr="00F566BF" w:rsidRDefault="00013150" w:rsidP="00742482">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8459832" w14:textId="77777777" w:rsidR="00013150" w:rsidRPr="00F566BF" w:rsidRDefault="00013150" w:rsidP="00742482">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EC6EF7" w14:textId="77777777" w:rsidR="00013150" w:rsidRPr="00F566BF" w:rsidRDefault="00013150" w:rsidP="00742482">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5969A111" w14:textId="77777777" w:rsidR="00013150" w:rsidRPr="00F566BF" w:rsidRDefault="00013150" w:rsidP="00742482">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454F0E0" w14:textId="77777777" w:rsidR="00013150" w:rsidRPr="00F566BF" w:rsidRDefault="00013150" w:rsidP="00742482">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9A9AA34" w14:textId="77777777" w:rsidR="00013150" w:rsidRPr="00F566BF" w:rsidRDefault="00013150" w:rsidP="00742482">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CF344C9" w14:textId="77777777" w:rsidR="00013150" w:rsidRPr="00F566BF" w:rsidRDefault="00013150" w:rsidP="00742482">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2BA2C031" w14:textId="77777777" w:rsidR="00013150" w:rsidRPr="00F566BF" w:rsidRDefault="00013150" w:rsidP="00742482">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1DB3E43B" w14:textId="77777777" w:rsidR="00013150" w:rsidRPr="00F566BF" w:rsidRDefault="00013150" w:rsidP="00742482">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19476967" w14:textId="77777777" w:rsidR="00013150" w:rsidRPr="00F566BF" w:rsidRDefault="00013150" w:rsidP="00742482">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013150" w:rsidRPr="00F566BF" w14:paraId="45276ED4" w14:textId="77777777" w:rsidTr="00742482">
        <w:tc>
          <w:tcPr>
            <w:tcW w:w="720" w:type="dxa"/>
            <w:tcBorders>
              <w:top w:val="single" w:sz="4" w:space="0" w:color="auto"/>
              <w:left w:val="single" w:sz="4" w:space="0" w:color="auto"/>
              <w:bottom w:val="single" w:sz="4" w:space="0" w:color="auto"/>
              <w:right w:val="single" w:sz="4" w:space="0" w:color="auto"/>
            </w:tcBorders>
          </w:tcPr>
          <w:p w14:paraId="0B48FF83" w14:textId="77777777" w:rsidR="00013150" w:rsidRPr="00F566BF" w:rsidRDefault="00013150" w:rsidP="00742482">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A7EFA8B" w14:textId="77777777" w:rsidR="00013150" w:rsidRPr="00F566BF" w:rsidRDefault="00013150" w:rsidP="00742482">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45E5194" w14:textId="77777777" w:rsidR="00013150" w:rsidRPr="00F566BF" w:rsidRDefault="00013150" w:rsidP="00742482">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16C859C" w14:textId="77777777" w:rsidR="00013150" w:rsidRPr="00F566BF" w:rsidRDefault="00013150" w:rsidP="00742482">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B4EB29F" w14:textId="77777777" w:rsidR="00013150" w:rsidRPr="00F566BF" w:rsidRDefault="00013150" w:rsidP="00742482">
            <w:pPr>
              <w:jc w:val="center"/>
              <w:rPr>
                <w:rFonts w:ascii="GHEA Grapalat" w:hAnsi="GHEA Grapalat"/>
                <w:b/>
                <w:sz w:val="20"/>
                <w:szCs w:val="20"/>
              </w:rPr>
            </w:pPr>
            <w:r w:rsidRPr="00F566BF">
              <w:rPr>
                <w:rFonts w:ascii="GHEA Grapalat" w:hAnsi="GHEA Grapalat"/>
                <w:b/>
                <w:sz w:val="20"/>
                <w:szCs w:val="20"/>
              </w:rPr>
              <w:t>5</w:t>
            </w:r>
          </w:p>
        </w:tc>
      </w:tr>
      <w:tr w:rsidR="00013150" w:rsidRPr="00F566BF" w14:paraId="7260A912" w14:textId="77777777" w:rsidTr="00742482">
        <w:tc>
          <w:tcPr>
            <w:tcW w:w="720" w:type="dxa"/>
            <w:tcBorders>
              <w:top w:val="single" w:sz="4" w:space="0" w:color="auto"/>
              <w:left w:val="single" w:sz="4" w:space="0" w:color="auto"/>
              <w:bottom w:val="single" w:sz="4" w:space="0" w:color="auto"/>
              <w:right w:val="single" w:sz="4" w:space="0" w:color="auto"/>
            </w:tcBorders>
          </w:tcPr>
          <w:p w14:paraId="14D3989B"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49220C4"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4FFCA5B"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02E605"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E3F02F1"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013150" w:rsidRPr="00F566BF" w14:paraId="014F66D9" w14:textId="77777777" w:rsidTr="00742482">
        <w:tc>
          <w:tcPr>
            <w:tcW w:w="720" w:type="dxa"/>
            <w:tcBorders>
              <w:top w:val="single" w:sz="4" w:space="0" w:color="auto"/>
              <w:left w:val="single" w:sz="4" w:space="0" w:color="auto"/>
              <w:bottom w:val="single" w:sz="4" w:space="0" w:color="auto"/>
              <w:right w:val="single" w:sz="4" w:space="0" w:color="auto"/>
            </w:tcBorders>
          </w:tcPr>
          <w:p w14:paraId="0143095C" w14:textId="77777777" w:rsidR="00013150" w:rsidRPr="00F566BF" w:rsidRDefault="00013150" w:rsidP="00742482">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3CABE9B" w14:textId="77777777" w:rsidR="00013150" w:rsidRPr="00F566BF" w:rsidRDefault="00013150" w:rsidP="00742482">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3FEEBEC"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AD70C5"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CBFA55"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013150" w:rsidRPr="00F566BF" w14:paraId="6C5D60E0" w14:textId="77777777" w:rsidTr="00742482">
        <w:tc>
          <w:tcPr>
            <w:tcW w:w="720" w:type="dxa"/>
            <w:tcBorders>
              <w:top w:val="single" w:sz="4" w:space="0" w:color="auto"/>
              <w:left w:val="single" w:sz="4" w:space="0" w:color="auto"/>
              <w:bottom w:val="single" w:sz="4" w:space="0" w:color="auto"/>
              <w:right w:val="single" w:sz="4" w:space="0" w:color="auto"/>
            </w:tcBorders>
          </w:tcPr>
          <w:p w14:paraId="5E294FBF" w14:textId="77777777" w:rsidR="00013150" w:rsidRPr="00F566BF" w:rsidRDefault="00013150" w:rsidP="00742482">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1E54613" w14:textId="77777777" w:rsidR="00013150" w:rsidRPr="00F566BF" w:rsidRDefault="00013150" w:rsidP="00742482">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3BE3D98"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4D98E8"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FEFC7F6" w14:textId="77777777" w:rsidR="00013150" w:rsidRPr="00F566BF" w:rsidRDefault="00013150" w:rsidP="00742482">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CD6ED60" w14:textId="77777777" w:rsidR="00013150" w:rsidRPr="00F566BF" w:rsidRDefault="00013150" w:rsidP="00742482">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013150" w:rsidRPr="00F566BF" w14:paraId="2E1196DE" w14:textId="77777777" w:rsidTr="00742482">
        <w:tc>
          <w:tcPr>
            <w:tcW w:w="720" w:type="dxa"/>
            <w:tcBorders>
              <w:top w:val="single" w:sz="4" w:space="0" w:color="auto"/>
              <w:left w:val="single" w:sz="4" w:space="0" w:color="auto"/>
              <w:bottom w:val="single" w:sz="4" w:space="0" w:color="auto"/>
              <w:right w:val="single" w:sz="4" w:space="0" w:color="auto"/>
            </w:tcBorders>
          </w:tcPr>
          <w:p w14:paraId="555A6BE2" w14:textId="77777777" w:rsidR="00013150" w:rsidRPr="00F566BF" w:rsidRDefault="00013150" w:rsidP="00742482">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8E99658" w14:textId="77777777" w:rsidR="00013150" w:rsidRPr="00F566BF" w:rsidRDefault="00013150" w:rsidP="00742482">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4396E43"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7ADF9"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AE9F4B0"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Նշվում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C5CC581" w14:textId="77777777" w:rsidR="00013150" w:rsidRPr="00F566BF" w:rsidRDefault="00013150" w:rsidP="00742482">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013150" w:rsidRPr="00F566BF" w14:paraId="18A7ECB9" w14:textId="77777777" w:rsidTr="00742482">
        <w:tc>
          <w:tcPr>
            <w:tcW w:w="720" w:type="dxa"/>
            <w:tcBorders>
              <w:top w:val="single" w:sz="4" w:space="0" w:color="auto"/>
              <w:left w:val="single" w:sz="4" w:space="0" w:color="auto"/>
              <w:bottom w:val="single" w:sz="4" w:space="0" w:color="auto"/>
              <w:right w:val="single" w:sz="4" w:space="0" w:color="auto"/>
            </w:tcBorders>
          </w:tcPr>
          <w:p w14:paraId="73D5948B"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3B086CA"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62FDB9D"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08BC8C"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B362EA2"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013150" w:rsidRPr="00F566BF" w14:paraId="0B8AC07A" w14:textId="77777777" w:rsidTr="00742482">
        <w:tc>
          <w:tcPr>
            <w:tcW w:w="720" w:type="dxa"/>
            <w:tcBorders>
              <w:top w:val="single" w:sz="4" w:space="0" w:color="auto"/>
              <w:left w:val="single" w:sz="4" w:space="0" w:color="auto"/>
              <w:bottom w:val="single" w:sz="4" w:space="0" w:color="auto"/>
              <w:right w:val="single" w:sz="4" w:space="0" w:color="auto"/>
            </w:tcBorders>
          </w:tcPr>
          <w:p w14:paraId="7D313006"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30C4692"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8FC3A8F"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F72E4"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7BC760BA"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AD6BFD9"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013150" w:rsidRPr="00F566BF" w14:paraId="3D61BFA3" w14:textId="77777777" w:rsidTr="00742482">
        <w:tc>
          <w:tcPr>
            <w:tcW w:w="720" w:type="dxa"/>
            <w:tcBorders>
              <w:top w:val="single" w:sz="4" w:space="0" w:color="auto"/>
              <w:left w:val="single" w:sz="4" w:space="0" w:color="auto"/>
              <w:bottom w:val="single" w:sz="4" w:space="0" w:color="auto"/>
              <w:right w:val="single" w:sz="4" w:space="0" w:color="auto"/>
            </w:tcBorders>
          </w:tcPr>
          <w:p w14:paraId="6506B739"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DAFFAAB"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3060B6"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FB2A38"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B8F62D0"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06CE8F72"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013150" w:rsidRPr="00F566BF" w14:paraId="2AFFB944" w14:textId="77777777" w:rsidTr="00742482">
        <w:tc>
          <w:tcPr>
            <w:tcW w:w="720" w:type="dxa"/>
            <w:tcBorders>
              <w:top w:val="single" w:sz="4" w:space="0" w:color="auto"/>
              <w:left w:val="single" w:sz="4" w:space="0" w:color="auto"/>
              <w:bottom w:val="single" w:sz="4" w:space="0" w:color="auto"/>
              <w:right w:val="single" w:sz="4" w:space="0" w:color="auto"/>
            </w:tcBorders>
          </w:tcPr>
          <w:p w14:paraId="6A01A508"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C25156C"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5B3B132"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9A1804A"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6868"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A89293B"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013150" w:rsidRPr="00F566BF" w14:paraId="0D9E56BE" w14:textId="77777777" w:rsidTr="00742482">
        <w:tc>
          <w:tcPr>
            <w:tcW w:w="720" w:type="dxa"/>
            <w:tcBorders>
              <w:top w:val="single" w:sz="4" w:space="0" w:color="auto"/>
              <w:left w:val="single" w:sz="4" w:space="0" w:color="auto"/>
              <w:bottom w:val="single" w:sz="4" w:space="0" w:color="auto"/>
              <w:right w:val="single" w:sz="4" w:space="0" w:color="auto"/>
            </w:tcBorders>
          </w:tcPr>
          <w:p w14:paraId="2F7330B5"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712062C6" w14:textId="77777777" w:rsidR="00013150" w:rsidRPr="00F566BF" w:rsidRDefault="00013150" w:rsidP="00742482">
            <w:pPr>
              <w:jc w:val="center"/>
              <w:rPr>
                <w:rFonts w:ascii="GHEA Grapalat" w:hAnsi="GHEA Grapalat"/>
                <w:sz w:val="20"/>
                <w:szCs w:val="20"/>
              </w:rPr>
            </w:pPr>
            <w:proofErr w:type="spellStart"/>
            <w:proofErr w:type="gram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27A29AA"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9D093F"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A7868FD"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Նշվում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8609E1B"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013150" w:rsidRPr="00F566BF" w14:paraId="1F5494A5" w14:textId="77777777" w:rsidTr="00742482">
        <w:tc>
          <w:tcPr>
            <w:tcW w:w="720" w:type="dxa"/>
            <w:tcBorders>
              <w:top w:val="single" w:sz="4" w:space="0" w:color="auto"/>
              <w:left w:val="single" w:sz="4" w:space="0" w:color="auto"/>
              <w:bottom w:val="single" w:sz="4" w:space="0" w:color="auto"/>
              <w:right w:val="single" w:sz="4" w:space="0" w:color="auto"/>
            </w:tcBorders>
          </w:tcPr>
          <w:p w14:paraId="0E725DD7"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486B807"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F4EC3DA"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BC5DD6"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46893D7" w14:textId="77777777" w:rsidR="00013150" w:rsidRPr="00F566BF" w:rsidRDefault="00013150" w:rsidP="00742482">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FC6251" w14:textId="77777777" w:rsidR="00013150" w:rsidRPr="00F566BF" w:rsidRDefault="00013150" w:rsidP="00742482">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013150" w:rsidRPr="00F566BF" w14:paraId="3AFCA7C5" w14:textId="77777777" w:rsidTr="00742482">
        <w:tc>
          <w:tcPr>
            <w:tcW w:w="720" w:type="dxa"/>
            <w:tcBorders>
              <w:top w:val="single" w:sz="4" w:space="0" w:color="auto"/>
              <w:left w:val="single" w:sz="4" w:space="0" w:color="auto"/>
              <w:bottom w:val="single" w:sz="4" w:space="0" w:color="auto"/>
              <w:right w:val="single" w:sz="4" w:space="0" w:color="auto"/>
            </w:tcBorders>
          </w:tcPr>
          <w:p w14:paraId="0AD741E8"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F080B16"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29E58D4"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FC2B760"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C01A92E"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6C4123E"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013150" w:rsidRPr="00F566BF" w14:paraId="1F5A91BD" w14:textId="77777777" w:rsidTr="00742482">
        <w:tc>
          <w:tcPr>
            <w:tcW w:w="720" w:type="dxa"/>
            <w:tcBorders>
              <w:top w:val="single" w:sz="4" w:space="0" w:color="auto"/>
              <w:left w:val="single" w:sz="4" w:space="0" w:color="auto"/>
              <w:bottom w:val="single" w:sz="4" w:space="0" w:color="auto"/>
              <w:right w:val="single" w:sz="4" w:space="0" w:color="auto"/>
            </w:tcBorders>
          </w:tcPr>
          <w:p w14:paraId="09BD02D7"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322B684"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C0B992"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9C0B27"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664AD56"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013150" w:rsidRPr="00F566BF" w14:paraId="4D4581D4" w14:textId="77777777" w:rsidTr="00742482">
        <w:tc>
          <w:tcPr>
            <w:tcW w:w="720" w:type="dxa"/>
            <w:tcBorders>
              <w:top w:val="single" w:sz="4" w:space="0" w:color="auto"/>
              <w:left w:val="single" w:sz="4" w:space="0" w:color="auto"/>
              <w:bottom w:val="single" w:sz="4" w:space="0" w:color="auto"/>
              <w:right w:val="single" w:sz="4" w:space="0" w:color="auto"/>
            </w:tcBorders>
          </w:tcPr>
          <w:p w14:paraId="7095BCCD"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B78E6B4"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8376654"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5D5D4F"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D193C3"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B1E879E"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013150" w:rsidRPr="00F566BF" w14:paraId="631EBFFC" w14:textId="77777777" w:rsidTr="00742482">
        <w:tc>
          <w:tcPr>
            <w:tcW w:w="720" w:type="dxa"/>
            <w:tcBorders>
              <w:top w:val="single" w:sz="4" w:space="0" w:color="auto"/>
              <w:left w:val="single" w:sz="4" w:space="0" w:color="auto"/>
              <w:bottom w:val="single" w:sz="4" w:space="0" w:color="auto"/>
              <w:right w:val="single" w:sz="4" w:space="0" w:color="auto"/>
            </w:tcBorders>
          </w:tcPr>
          <w:p w14:paraId="7E927C27"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4B1D1B6"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C72289"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84BF6F"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DB0BABF"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FF91EC9" w14:textId="77777777" w:rsidR="00013150" w:rsidRPr="00F566BF" w:rsidRDefault="00013150" w:rsidP="00742482">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013150" w:rsidRPr="008637C9" w14:paraId="5F040D22" w14:textId="77777777" w:rsidTr="00742482">
        <w:tc>
          <w:tcPr>
            <w:tcW w:w="720" w:type="dxa"/>
            <w:tcBorders>
              <w:top w:val="single" w:sz="4" w:space="0" w:color="auto"/>
              <w:left w:val="single" w:sz="4" w:space="0" w:color="auto"/>
              <w:bottom w:val="single" w:sz="4" w:space="0" w:color="auto"/>
              <w:right w:val="single" w:sz="4" w:space="0" w:color="auto"/>
            </w:tcBorders>
          </w:tcPr>
          <w:p w14:paraId="2DB824E1"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C6B88A9"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466625C" w14:textId="77777777" w:rsidR="00013150" w:rsidRPr="00F566BF" w:rsidRDefault="00013150" w:rsidP="00742482">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D82848"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1D8E293A"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1D04C17"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013150" w:rsidRPr="00F566BF" w14:paraId="20CD6147" w14:textId="77777777" w:rsidTr="00742482">
        <w:tc>
          <w:tcPr>
            <w:tcW w:w="720" w:type="dxa"/>
            <w:tcBorders>
              <w:top w:val="single" w:sz="4" w:space="0" w:color="auto"/>
              <w:left w:val="single" w:sz="4" w:space="0" w:color="auto"/>
              <w:bottom w:val="single" w:sz="4" w:space="0" w:color="auto"/>
              <w:right w:val="single" w:sz="4" w:space="0" w:color="auto"/>
            </w:tcBorders>
          </w:tcPr>
          <w:p w14:paraId="3978B814"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73AB23A"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1D4488A"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FBE6F"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697C2C"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013150" w:rsidRPr="008637C9" w14:paraId="694DC36F" w14:textId="77777777" w:rsidTr="00742482">
        <w:tc>
          <w:tcPr>
            <w:tcW w:w="720" w:type="dxa"/>
            <w:tcBorders>
              <w:top w:val="single" w:sz="4" w:space="0" w:color="auto"/>
              <w:left w:val="single" w:sz="4" w:space="0" w:color="auto"/>
              <w:bottom w:val="single" w:sz="4" w:space="0" w:color="auto"/>
              <w:right w:val="single" w:sz="4" w:space="0" w:color="auto"/>
            </w:tcBorders>
          </w:tcPr>
          <w:p w14:paraId="0219AA9A"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DB28633"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4D32B78"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377C61" w14:textId="77777777" w:rsidR="00013150" w:rsidRPr="00F566BF" w:rsidRDefault="00013150" w:rsidP="00742482">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FAB4A49"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013150" w:rsidRPr="00F566BF" w14:paraId="2CBCD1A1" w14:textId="77777777" w:rsidTr="00742482">
        <w:tc>
          <w:tcPr>
            <w:tcW w:w="720" w:type="dxa"/>
            <w:tcBorders>
              <w:top w:val="single" w:sz="4" w:space="0" w:color="auto"/>
              <w:left w:val="single" w:sz="4" w:space="0" w:color="auto"/>
              <w:bottom w:val="single" w:sz="4" w:space="0" w:color="auto"/>
              <w:right w:val="single" w:sz="4" w:space="0" w:color="auto"/>
            </w:tcBorders>
          </w:tcPr>
          <w:p w14:paraId="674F6F56"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D6F134D" w14:textId="77777777" w:rsidR="00013150" w:rsidRPr="00F566BF" w:rsidRDefault="00013150" w:rsidP="00742482">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94461BD"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6677BD"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0C4C9B"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proofErr w:type="gram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7E3799A" w14:textId="77777777" w:rsidR="00013150" w:rsidRPr="00F566BF" w:rsidRDefault="00013150" w:rsidP="00742482">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013150" w:rsidRPr="008637C9" w14:paraId="53F66D21" w14:textId="77777777" w:rsidTr="00742482">
        <w:tc>
          <w:tcPr>
            <w:tcW w:w="720" w:type="dxa"/>
            <w:tcBorders>
              <w:top w:val="single" w:sz="4" w:space="0" w:color="auto"/>
              <w:left w:val="single" w:sz="4" w:space="0" w:color="auto"/>
              <w:bottom w:val="single" w:sz="4" w:space="0" w:color="auto"/>
              <w:right w:val="single" w:sz="4" w:space="0" w:color="auto"/>
            </w:tcBorders>
          </w:tcPr>
          <w:p w14:paraId="62C2C84E" w14:textId="77777777" w:rsidR="00013150" w:rsidRPr="00F566BF" w:rsidDel="0010680B" w:rsidRDefault="00013150" w:rsidP="00742482">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58B48BA" w14:textId="77777777" w:rsidR="00013150" w:rsidRPr="00F566BF" w:rsidRDefault="00013150" w:rsidP="00742482">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1F318"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87AC4C" w14:textId="77777777" w:rsidR="00013150" w:rsidRPr="00F566BF" w:rsidRDefault="00013150" w:rsidP="00742482">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68E9AB82" w14:textId="77777777" w:rsidR="00013150" w:rsidRPr="00F566BF" w:rsidRDefault="00013150" w:rsidP="00742482">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67659A80"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FE51F81"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013150" w:rsidRPr="00F566BF" w14:paraId="316964F6" w14:textId="77777777" w:rsidTr="00742482">
        <w:tc>
          <w:tcPr>
            <w:tcW w:w="720" w:type="dxa"/>
            <w:tcBorders>
              <w:top w:val="single" w:sz="4" w:space="0" w:color="auto"/>
              <w:left w:val="single" w:sz="4" w:space="0" w:color="auto"/>
              <w:bottom w:val="single" w:sz="4" w:space="0" w:color="auto"/>
              <w:right w:val="single" w:sz="4" w:space="0" w:color="auto"/>
            </w:tcBorders>
          </w:tcPr>
          <w:p w14:paraId="2FC57FF4"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6CA7BDF"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0FEF7BF"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733D25"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FFD775A"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49D89967"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581D8DD"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013150" w:rsidRPr="008637C9" w14:paraId="587399C9" w14:textId="77777777" w:rsidTr="00742482">
        <w:tc>
          <w:tcPr>
            <w:tcW w:w="720" w:type="dxa"/>
            <w:tcBorders>
              <w:top w:val="single" w:sz="4" w:space="0" w:color="auto"/>
              <w:left w:val="single" w:sz="4" w:space="0" w:color="auto"/>
              <w:bottom w:val="single" w:sz="4" w:space="0" w:color="auto"/>
              <w:right w:val="single" w:sz="4" w:space="0" w:color="auto"/>
            </w:tcBorders>
          </w:tcPr>
          <w:p w14:paraId="33530091"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249944B"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CABE04"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85ED8"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C8B5192" w14:textId="77777777" w:rsidR="00013150" w:rsidRPr="00F566BF" w:rsidRDefault="00013150" w:rsidP="00742482">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7C5245B" w14:textId="77777777" w:rsidR="00013150" w:rsidRPr="00F566BF" w:rsidRDefault="00013150" w:rsidP="00742482">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109A7C"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250388AD"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139F119E" w14:textId="77777777" w:rsidR="00013150" w:rsidRPr="00F566BF" w:rsidRDefault="00013150" w:rsidP="00742482">
            <w:pPr>
              <w:jc w:val="center"/>
              <w:rPr>
                <w:rFonts w:ascii="GHEA Grapalat" w:hAnsi="GHEA Grapalat"/>
                <w:sz w:val="20"/>
                <w:szCs w:val="20"/>
                <w:lang w:val="hy-AM"/>
              </w:rPr>
            </w:pPr>
          </w:p>
        </w:tc>
      </w:tr>
      <w:tr w:rsidR="00013150" w:rsidRPr="008637C9" w14:paraId="22FEB828" w14:textId="77777777" w:rsidTr="00742482">
        <w:tc>
          <w:tcPr>
            <w:tcW w:w="720" w:type="dxa"/>
            <w:tcBorders>
              <w:top w:val="single" w:sz="4" w:space="0" w:color="auto"/>
              <w:left w:val="single" w:sz="4" w:space="0" w:color="auto"/>
              <w:bottom w:val="single" w:sz="4" w:space="0" w:color="auto"/>
              <w:right w:val="single" w:sz="4" w:space="0" w:color="auto"/>
            </w:tcBorders>
            <w:vAlign w:val="center"/>
          </w:tcPr>
          <w:p w14:paraId="65DFA77B" w14:textId="77777777" w:rsidR="00013150" w:rsidRPr="00F566BF" w:rsidRDefault="00013150" w:rsidP="00742482">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029165D"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34BD137"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A6063F"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624A5B80" w14:textId="77777777" w:rsidR="00013150" w:rsidRPr="00F566BF" w:rsidRDefault="00013150" w:rsidP="00742482">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9A53BAE"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32EF578E"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013150" w:rsidRPr="00F566BF" w14:paraId="49FDC4BB" w14:textId="77777777" w:rsidTr="00742482">
        <w:tc>
          <w:tcPr>
            <w:tcW w:w="720" w:type="dxa"/>
            <w:tcBorders>
              <w:top w:val="single" w:sz="4" w:space="0" w:color="auto"/>
              <w:left w:val="single" w:sz="4" w:space="0" w:color="auto"/>
              <w:bottom w:val="single" w:sz="4" w:space="0" w:color="auto"/>
              <w:right w:val="single" w:sz="4" w:space="0" w:color="auto"/>
            </w:tcBorders>
          </w:tcPr>
          <w:p w14:paraId="20EB9AA5"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9863B1"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35362C"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6C0AA8"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75E18C3F"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8CE3615"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013150" w:rsidRPr="00F566BF" w14:paraId="18466AF5" w14:textId="77777777" w:rsidTr="00742482">
        <w:tc>
          <w:tcPr>
            <w:tcW w:w="720" w:type="dxa"/>
            <w:tcBorders>
              <w:top w:val="single" w:sz="4" w:space="0" w:color="auto"/>
              <w:left w:val="single" w:sz="4" w:space="0" w:color="auto"/>
              <w:bottom w:val="single" w:sz="4" w:space="0" w:color="auto"/>
              <w:right w:val="single" w:sz="4" w:space="0" w:color="auto"/>
            </w:tcBorders>
            <w:vAlign w:val="center"/>
          </w:tcPr>
          <w:p w14:paraId="27711280" w14:textId="77777777" w:rsidR="00013150" w:rsidRPr="00F566BF" w:rsidRDefault="00013150" w:rsidP="00742482">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7DF86CD"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5433932"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F5FB05"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DABD013"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35A39E6" w14:textId="77777777" w:rsidR="00013150" w:rsidRPr="00F566BF" w:rsidRDefault="00013150" w:rsidP="00742482">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476C13F5"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013150" w:rsidRPr="00F566BF" w14:paraId="2C313B18" w14:textId="77777777" w:rsidTr="00742482">
        <w:tc>
          <w:tcPr>
            <w:tcW w:w="720" w:type="dxa"/>
            <w:tcBorders>
              <w:top w:val="single" w:sz="4" w:space="0" w:color="auto"/>
              <w:left w:val="single" w:sz="4" w:space="0" w:color="auto"/>
              <w:bottom w:val="single" w:sz="4" w:space="0" w:color="auto"/>
              <w:right w:val="single" w:sz="4" w:space="0" w:color="auto"/>
            </w:tcBorders>
          </w:tcPr>
          <w:p w14:paraId="60820162"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67BF845"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CF06FF2"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035A92"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EB69411"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w:t>
            </w:r>
            <w:proofErr w:type="gramEnd"/>
            <w:r w:rsidRPr="00F566BF">
              <w:rPr>
                <w:rFonts w:ascii="GHEA Grapalat" w:hAnsi="GHEA Grapalat"/>
                <w:sz w:val="20"/>
                <w:szCs w:val="20"/>
                <w:lang w:val="hy-AM"/>
              </w:rPr>
              <w:t xml:space="preserve">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D5B21EB" w14:textId="77777777" w:rsidR="00013150" w:rsidRPr="00F566BF" w:rsidRDefault="00013150" w:rsidP="00742482">
            <w:pPr>
              <w:jc w:val="center"/>
              <w:rPr>
                <w:rFonts w:ascii="GHEA Grapalat" w:hAnsi="GHEA Grapalat"/>
                <w:sz w:val="20"/>
                <w:szCs w:val="20"/>
              </w:rPr>
            </w:pPr>
          </w:p>
        </w:tc>
      </w:tr>
      <w:tr w:rsidR="00013150" w:rsidRPr="00F566BF" w14:paraId="06C3DDD8" w14:textId="77777777" w:rsidTr="00742482">
        <w:tc>
          <w:tcPr>
            <w:tcW w:w="720" w:type="dxa"/>
            <w:tcBorders>
              <w:top w:val="single" w:sz="4" w:space="0" w:color="auto"/>
              <w:left w:val="single" w:sz="4" w:space="0" w:color="auto"/>
              <w:bottom w:val="single" w:sz="4" w:space="0" w:color="auto"/>
              <w:right w:val="single" w:sz="4" w:space="0" w:color="auto"/>
            </w:tcBorders>
            <w:vAlign w:val="center"/>
          </w:tcPr>
          <w:p w14:paraId="77B4D1F8" w14:textId="77777777" w:rsidR="00013150" w:rsidRPr="00F566BF" w:rsidRDefault="00013150" w:rsidP="00742482">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EE81785"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8DB300B"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CEF108"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7D01B457"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570784C" w14:textId="77777777" w:rsidR="00013150" w:rsidRPr="00F566BF" w:rsidRDefault="00013150" w:rsidP="00742482">
            <w:pPr>
              <w:jc w:val="center"/>
              <w:rPr>
                <w:rFonts w:ascii="GHEA Grapalat" w:hAnsi="GHEA Grapalat"/>
                <w:sz w:val="20"/>
                <w:szCs w:val="20"/>
              </w:rPr>
            </w:pPr>
          </w:p>
        </w:tc>
      </w:tr>
      <w:tr w:rsidR="00013150" w:rsidRPr="00F566BF" w14:paraId="523AD43A" w14:textId="77777777" w:rsidTr="00742482">
        <w:tc>
          <w:tcPr>
            <w:tcW w:w="720" w:type="dxa"/>
            <w:tcBorders>
              <w:top w:val="single" w:sz="4" w:space="0" w:color="auto"/>
              <w:left w:val="single" w:sz="4" w:space="0" w:color="auto"/>
              <w:bottom w:val="single" w:sz="4" w:space="0" w:color="auto"/>
              <w:right w:val="single" w:sz="4" w:space="0" w:color="auto"/>
            </w:tcBorders>
          </w:tcPr>
          <w:p w14:paraId="23225FF7"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8C85EEB"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9EE558F"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550FEA"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55049FD"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43361C6" w14:textId="77777777" w:rsidR="00013150" w:rsidRPr="00F566BF" w:rsidRDefault="00013150" w:rsidP="00742482">
            <w:pPr>
              <w:jc w:val="center"/>
              <w:rPr>
                <w:rFonts w:ascii="GHEA Grapalat" w:hAnsi="GHEA Grapalat"/>
                <w:sz w:val="20"/>
                <w:szCs w:val="20"/>
              </w:rPr>
            </w:pPr>
          </w:p>
        </w:tc>
      </w:tr>
      <w:tr w:rsidR="00013150" w:rsidRPr="00F566BF" w14:paraId="7BA155CC" w14:textId="77777777" w:rsidTr="00742482">
        <w:tc>
          <w:tcPr>
            <w:tcW w:w="720" w:type="dxa"/>
            <w:tcBorders>
              <w:top w:val="single" w:sz="4" w:space="0" w:color="auto"/>
              <w:left w:val="single" w:sz="4" w:space="0" w:color="auto"/>
              <w:bottom w:val="single" w:sz="4" w:space="0" w:color="auto"/>
              <w:right w:val="single" w:sz="4" w:space="0" w:color="auto"/>
            </w:tcBorders>
          </w:tcPr>
          <w:p w14:paraId="35EC931B"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FD44B13"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50F0B2"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2E9982"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0C3D695"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40C0179" w14:textId="77777777" w:rsidR="00013150" w:rsidRPr="00F566BF" w:rsidRDefault="00013150" w:rsidP="00742482">
            <w:pPr>
              <w:jc w:val="center"/>
              <w:rPr>
                <w:rFonts w:ascii="GHEA Grapalat" w:hAnsi="GHEA Grapalat"/>
                <w:sz w:val="20"/>
                <w:szCs w:val="20"/>
              </w:rPr>
            </w:pPr>
          </w:p>
        </w:tc>
      </w:tr>
      <w:tr w:rsidR="00013150" w:rsidRPr="00F566BF" w14:paraId="3790A245" w14:textId="77777777" w:rsidTr="00742482">
        <w:tc>
          <w:tcPr>
            <w:tcW w:w="720" w:type="dxa"/>
            <w:tcBorders>
              <w:top w:val="single" w:sz="4" w:space="0" w:color="auto"/>
              <w:left w:val="single" w:sz="4" w:space="0" w:color="auto"/>
              <w:bottom w:val="single" w:sz="4" w:space="0" w:color="auto"/>
              <w:right w:val="single" w:sz="4" w:space="0" w:color="auto"/>
            </w:tcBorders>
          </w:tcPr>
          <w:p w14:paraId="776560F4"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455593"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9F08F4B"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B5EE22"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7D8FE8"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E066D01" w14:textId="77777777" w:rsidR="00013150" w:rsidRPr="00F566BF" w:rsidRDefault="00013150" w:rsidP="00742482">
            <w:pPr>
              <w:jc w:val="center"/>
              <w:rPr>
                <w:rFonts w:ascii="GHEA Grapalat" w:hAnsi="GHEA Grapalat"/>
                <w:sz w:val="20"/>
                <w:szCs w:val="20"/>
              </w:rPr>
            </w:pPr>
          </w:p>
        </w:tc>
      </w:tr>
      <w:tr w:rsidR="00013150" w:rsidRPr="00F566BF" w14:paraId="707F663C" w14:textId="77777777" w:rsidTr="00742482">
        <w:tc>
          <w:tcPr>
            <w:tcW w:w="720" w:type="dxa"/>
            <w:tcBorders>
              <w:top w:val="single" w:sz="4" w:space="0" w:color="auto"/>
              <w:left w:val="single" w:sz="4" w:space="0" w:color="auto"/>
              <w:bottom w:val="single" w:sz="4" w:space="0" w:color="auto"/>
              <w:right w:val="single" w:sz="4" w:space="0" w:color="auto"/>
            </w:tcBorders>
          </w:tcPr>
          <w:p w14:paraId="42AE01EA"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88C4779"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EC227"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8B19CC"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C6999D4"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A3F1116" w14:textId="77777777" w:rsidR="00013150" w:rsidRPr="00F566BF" w:rsidRDefault="00013150" w:rsidP="00742482">
            <w:pPr>
              <w:jc w:val="center"/>
              <w:rPr>
                <w:rFonts w:ascii="GHEA Grapalat" w:hAnsi="GHEA Grapalat"/>
                <w:sz w:val="20"/>
                <w:szCs w:val="20"/>
              </w:rPr>
            </w:pPr>
          </w:p>
        </w:tc>
      </w:tr>
    </w:tbl>
    <w:p w14:paraId="68DAC805" w14:textId="0DDD143D" w:rsidR="00013150"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2C385537" w14:textId="77777777" w:rsidR="00013150"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829D9F4" w14:textId="77777777" w:rsidR="00013150"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89B173E" w14:textId="77777777" w:rsidR="00013150" w:rsidRDefault="00013150" w:rsidP="00013150">
      <w:pPr>
        <w:pStyle w:val="BodyTextIndent3"/>
        <w:spacing w:line="240" w:lineRule="auto"/>
        <w:jc w:val="right"/>
        <w:rPr>
          <w:rFonts w:ascii="GHEA Grapalat" w:hAnsi="GHEA Grapalat"/>
          <w:b/>
          <w:lang w:val="hy-AM"/>
        </w:rPr>
      </w:pPr>
      <w:r>
        <w:rPr>
          <w:rFonts w:ascii="GHEA Grapalat" w:hAnsi="GHEA Grapalat"/>
          <w:b/>
          <w:lang w:val="hy-AM"/>
        </w:rPr>
        <w:br w:type="page"/>
      </w:r>
    </w:p>
    <w:p w14:paraId="77EB5A58" w14:textId="00D788CF" w:rsidR="00F15AC0" w:rsidRPr="00D66974" w:rsidRDefault="00071D1C" w:rsidP="00013150">
      <w:pPr>
        <w:pStyle w:val="BodyTextIndent3"/>
        <w:tabs>
          <w:tab w:val="left" w:pos="9105"/>
          <w:tab w:val="right" w:pos="10394"/>
        </w:tabs>
        <w:spacing w:line="240" w:lineRule="auto"/>
        <w:jc w:val="right"/>
        <w:rPr>
          <w:rFonts w:ascii="GHEA Grapalat" w:hAnsi="GHEA Grapalat" w:cs="Sylfaen"/>
          <w:b/>
          <w:lang w:val="hy-AM"/>
        </w:rPr>
      </w:pPr>
      <w:r w:rsidRPr="00D66974">
        <w:rPr>
          <w:rFonts w:ascii="GHEA Grapalat" w:hAnsi="GHEA Grapalat" w:cs="Sylfaen"/>
          <w:b/>
          <w:lang w:val="hy-AM"/>
        </w:rPr>
        <w:lastRenderedPageBreak/>
        <w:t xml:space="preserve">Հավելված </w:t>
      </w:r>
      <w:r w:rsidR="00F15AC0" w:rsidRPr="00D66974">
        <w:rPr>
          <w:rFonts w:ascii="GHEA Grapalat" w:hAnsi="GHEA Grapalat" w:cs="Sylfaen"/>
          <w:b/>
          <w:lang w:val="hy-AM"/>
        </w:rPr>
        <w:t>6</w:t>
      </w:r>
    </w:p>
    <w:p w14:paraId="1AF5CED8" w14:textId="07DEA7F4"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AE330B">
        <w:rPr>
          <w:rFonts w:ascii="GHEA Grapalat" w:hAnsi="GHEA Grapalat" w:cs="Sylfaen"/>
          <w:b/>
          <w:lang w:val="hy-AM"/>
        </w:rPr>
        <w:t>ԵՔ-ԲՄԽԾՁԲ-</w:t>
      </w:r>
      <w:r w:rsidR="00810DF7">
        <w:rPr>
          <w:rFonts w:ascii="GHEA Grapalat" w:hAnsi="GHEA Grapalat" w:cs="Sylfaen"/>
          <w:b/>
          <w:lang w:val="hy-AM"/>
        </w:rPr>
        <w:t>26/11</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1772FFE7" w:rsidR="00071D1C" w:rsidRDefault="00AE330B"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071D1C" w:rsidRPr="00D66974">
        <w:rPr>
          <w:rFonts w:ascii="GHEA Grapalat" w:hAnsi="GHEA Grapalat" w:cs="Sylfaen"/>
          <w:b/>
          <w:lang w:val="hy-AM"/>
        </w:rPr>
        <w:t xml:space="preserve"> մրցույթի հրավերի</w:t>
      </w:r>
    </w:p>
    <w:p w14:paraId="5715CA1D" w14:textId="77777777" w:rsidR="003A39DC" w:rsidRPr="00D66974" w:rsidRDefault="003A39DC" w:rsidP="00EF3662">
      <w:pPr>
        <w:pStyle w:val="BodyTextIndent3"/>
        <w:spacing w:line="240" w:lineRule="auto"/>
        <w:jc w:val="right"/>
        <w:rPr>
          <w:rFonts w:ascii="GHEA Grapalat" w:hAnsi="GHEA Grapalat" w:cs="Sylfaen"/>
          <w:b/>
          <w:lang w:val="hy-AM"/>
        </w:rPr>
      </w:pPr>
    </w:p>
    <w:p w14:paraId="00BDC581" w14:textId="77777777" w:rsidR="007678FA" w:rsidRPr="00D66974" w:rsidRDefault="007678FA" w:rsidP="00F02279">
      <w:pPr>
        <w:ind w:left="-142" w:firstLine="142"/>
        <w:jc w:val="center"/>
        <w:rPr>
          <w:rFonts w:ascii="GHEA Grapalat" w:hAnsi="GHEA Grapalat" w:cs="Sylfaen"/>
          <w:b/>
          <w:lang w:val="hy-AM"/>
        </w:rPr>
      </w:pPr>
    </w:p>
    <w:p w14:paraId="2A25C0E7" w14:textId="77777777"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05662FE5" w14:textId="77777777" w:rsidR="003A39DC" w:rsidRPr="00811A9F" w:rsidRDefault="003A39DC" w:rsidP="003A39DC">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3C480CBA" w14:textId="70285A41"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r>
        <w:rPr>
          <w:rFonts w:ascii="GHEA Grapalat" w:hAnsi="GHEA Grapalat" w:cs="Sylfaen"/>
          <w:b/>
          <w:lang w:val="hy-AM"/>
        </w:rPr>
        <w:br/>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27BE3C5E" w14:textId="77777777" w:rsidR="003A39DC" w:rsidRPr="003A39DC" w:rsidRDefault="003A39DC" w:rsidP="003A39DC">
      <w:pPr>
        <w:ind w:firstLine="720"/>
        <w:jc w:val="both"/>
        <w:rPr>
          <w:rFonts w:ascii="GHEA Grapalat" w:hAnsi="GHEA Grapalat" w:cs="Sylfaen"/>
          <w:sz w:val="20"/>
          <w:lang w:val="hy-AM"/>
        </w:rPr>
      </w:pPr>
      <w:r w:rsidRPr="003A39D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6974" w:rsidRDefault="003A39DC" w:rsidP="003A39DC">
      <w:pPr>
        <w:ind w:firstLine="720"/>
        <w:jc w:val="both"/>
        <w:rPr>
          <w:rFonts w:ascii="GHEA Grapalat" w:hAnsi="GHEA Grapalat"/>
          <w:sz w:val="20"/>
          <w:vertAlign w:val="superscript"/>
          <w:lang w:val="hy-AM"/>
        </w:rPr>
      </w:pPr>
      <w:r w:rsidRPr="003A39DC">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1F3C380F"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003A39DC" w:rsidRPr="003A39DC">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2.4 Կատարողը պարտավոր է`</w:t>
      </w: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65F13E9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1FFE8275" w14:textId="3B942871"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F9495C">
        <w:rPr>
          <w:lang w:val="hy-AM"/>
        </w:rPr>
        <w:t xml:space="preserve"> </w:t>
      </w:r>
      <w:r w:rsidR="00F9495C" w:rsidRPr="00F9495C">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786727AE"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EC5C7F">
        <w:rPr>
          <w:rFonts w:ascii="GHEA Grapalat" w:hAnsi="GHEA Grapalat" w:cs="Sylfaen"/>
          <w:b/>
          <w:bCs/>
          <w:sz w:val="20"/>
          <w:szCs w:val="20"/>
          <w:u w:val="single"/>
          <w:lang w:val="hy-AM"/>
        </w:rPr>
        <w:t>15</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5"/>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F9495C">
        <w:rPr>
          <w:rFonts w:ascii="GHEA Grapalat" w:hAnsi="GHEA Grapalat"/>
          <w:b/>
          <w:bCs/>
          <w:sz w:val="20"/>
          <w:lang w:val="hy-AM"/>
        </w:rPr>
        <w:t xml:space="preserve">դեկտեմբերի </w:t>
      </w:r>
      <w:r w:rsidR="00F9495C" w:rsidRPr="00F9495C">
        <w:rPr>
          <w:rFonts w:ascii="GHEA Grapalat" w:hAnsi="GHEA Grapalat"/>
          <w:b/>
          <w:bCs/>
          <w:sz w:val="20"/>
          <w:lang w:val="hy-AM"/>
        </w:rPr>
        <w:t>25</w:t>
      </w:r>
      <w:r w:rsidRPr="00D66974">
        <w:rPr>
          <w:rFonts w:ascii="GHEA Grapalat" w:hAnsi="GHEA Grapalat"/>
          <w:sz w:val="20"/>
          <w:lang w:val="hy-AM"/>
        </w:rPr>
        <w:t xml:space="preserve">-ը: </w:t>
      </w:r>
    </w:p>
    <w:p w14:paraId="0609C28D" w14:textId="5EE5B3BA"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F7B182D" w14:textId="2574321F" w:rsidR="007678FA" w:rsidRPr="00D66974" w:rsidRDefault="007575F9" w:rsidP="007575F9">
      <w:pPr>
        <w:ind w:left="720"/>
        <w:jc w:val="both"/>
        <w:rPr>
          <w:rFonts w:ascii="GHEA Grapalat" w:hAnsi="GHEA Grapalat" w:cs="Sylfaen"/>
          <w:b/>
          <w:sz w:val="20"/>
          <w:lang w:val="hy-AM"/>
        </w:rPr>
      </w:pPr>
      <w:r>
        <w:rPr>
          <w:rFonts w:ascii="GHEA Grapalat" w:hAnsi="GHEA Grapalat" w:cs="Sylfaen"/>
          <w:b/>
          <w:sz w:val="20"/>
          <w:lang w:val="hy-AM"/>
        </w:rPr>
        <w:t>5.</w:t>
      </w:r>
      <w:r w:rsidR="007678FA"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01B48B10"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EC5C7F">
        <w:rPr>
          <w:rFonts w:ascii="GHEA Grapalat" w:hAnsi="GHEA Grapalat" w:cs="Sylfaen"/>
          <w:b/>
          <w:bCs/>
          <w:sz w:val="20"/>
          <w:lang w:val="hy-AM"/>
        </w:rPr>
        <w:t>3</w:t>
      </w:r>
      <w:r w:rsidRPr="00E50AB0">
        <w:rPr>
          <w:rFonts w:ascii="GHEA Grapalat" w:hAnsi="GHEA Grapalat" w:cs="Sylfaen"/>
          <w:b/>
          <w:bCs/>
          <w:sz w:val="20"/>
          <w:lang w:val="hy-AM"/>
        </w:rPr>
        <w:t xml:space="preserve"> (</w:t>
      </w:r>
      <w:r w:rsidR="00EC5C7F">
        <w:rPr>
          <w:rFonts w:ascii="GHEA Grapalat" w:hAnsi="GHEA Grapalat" w:cs="Sylfaen"/>
          <w:b/>
          <w:bCs/>
          <w:sz w:val="20"/>
          <w:lang w:val="hy-AM"/>
        </w:rPr>
        <w:t>երեք</w:t>
      </w:r>
      <w:r w:rsidRPr="00E50AB0">
        <w:rPr>
          <w:rFonts w:ascii="GHEA Grapalat" w:hAnsi="GHEA Grapalat" w:cs="Sylfaen"/>
          <w:b/>
          <w:bCs/>
          <w:sz w:val="20"/>
          <w:lang w:val="hy-AM"/>
        </w:rPr>
        <w:t>)</w:t>
      </w:r>
      <w:r w:rsidRPr="00D66974">
        <w:rPr>
          <w:rFonts w:ascii="GHEA Grapalat" w:hAnsi="GHEA Grapalat" w:cs="Sylfaen"/>
          <w:sz w:val="20"/>
          <w:lang w:val="hy-AM"/>
        </w:rPr>
        <w:t xml:space="preserve"> տոկոսի չափով:</w:t>
      </w:r>
      <w:r w:rsidR="00C25873" w:rsidRPr="00D66974">
        <w:rPr>
          <w:rStyle w:val="FootnoteReference"/>
          <w:rFonts w:ascii="GHEA Grapalat" w:hAnsi="GHEA Grapalat" w:cs="Sylfaen"/>
          <w:sz w:val="20"/>
          <w:lang w:val="hy-AM"/>
        </w:rPr>
        <w:footnoteReference w:id="6"/>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0A90CB1C" w:rsidR="00AC12AD" w:rsidRPr="00D66974" w:rsidRDefault="007678FA" w:rsidP="007575F9">
      <w:pPr>
        <w:ind w:firstLine="709"/>
        <w:jc w:val="both"/>
        <w:rPr>
          <w:rFonts w:ascii="GHEA Grapalat" w:hAnsi="GHEA Grapalat" w:cs="Sylfaen"/>
          <w:sz w:val="20"/>
          <w:lang w:val="hy-AM"/>
        </w:rPr>
      </w:pPr>
      <w:r w:rsidRPr="00D66974">
        <w:rPr>
          <w:rFonts w:ascii="GHEA Grapalat" w:hAnsi="GHEA Grapalat"/>
          <w:sz w:val="20"/>
          <w:lang w:val="hy-AM"/>
        </w:rPr>
        <w:t xml:space="preserve"> </w:t>
      </w:r>
      <w:r w:rsidR="00AC12AD"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722393" w:rsidRPr="00722393">
        <w:rPr>
          <w:rFonts w:ascii="GHEA Grapalat" w:hAnsi="GHEA Grapalat" w:cs="Sylfaen"/>
          <w:b/>
          <w:bCs/>
          <w:sz w:val="20"/>
          <w:lang w:val="hy-AM"/>
        </w:rPr>
        <w:t>0,</w:t>
      </w:r>
      <w:r w:rsidR="00EC5C7F">
        <w:rPr>
          <w:rFonts w:ascii="GHEA Grapalat" w:hAnsi="GHEA Grapalat" w:cs="Sylfaen"/>
          <w:b/>
          <w:bCs/>
          <w:sz w:val="20"/>
          <w:lang w:val="hy-AM"/>
        </w:rPr>
        <w:t>18</w:t>
      </w:r>
      <w:r w:rsidR="00722393" w:rsidRPr="00722393">
        <w:rPr>
          <w:rFonts w:ascii="GHEA Grapalat" w:hAnsi="GHEA Grapalat" w:cs="Sylfaen"/>
          <w:b/>
          <w:bCs/>
          <w:sz w:val="20"/>
          <w:lang w:val="hy-AM"/>
        </w:rPr>
        <w:t xml:space="preserve"> (զրո ամբողջ </w:t>
      </w:r>
      <w:r w:rsidR="00EC5C7F">
        <w:rPr>
          <w:rFonts w:ascii="GHEA Grapalat" w:hAnsi="GHEA Grapalat" w:cs="Sylfaen"/>
          <w:b/>
          <w:bCs/>
          <w:sz w:val="20"/>
          <w:lang w:val="hy-AM"/>
        </w:rPr>
        <w:t>տասնութ</w:t>
      </w:r>
      <w:r w:rsidR="00722393" w:rsidRPr="00722393">
        <w:rPr>
          <w:rFonts w:ascii="GHEA Grapalat" w:hAnsi="GHEA Grapalat" w:cs="Sylfaen"/>
          <w:b/>
          <w:bCs/>
          <w:sz w:val="20"/>
          <w:lang w:val="hy-AM"/>
        </w:rPr>
        <w:t xml:space="preserve"> հարյուրերորդական)</w:t>
      </w:r>
      <w:r w:rsidR="00AC12AD" w:rsidRPr="00D66974">
        <w:rPr>
          <w:rFonts w:ascii="GHEA Grapalat" w:hAnsi="GHEA Grapalat" w:cs="Sylfaen"/>
          <w:sz w:val="20"/>
          <w:lang w:val="hy-AM"/>
        </w:rPr>
        <w:t xml:space="preserve"> տոկոսի չափով։</w:t>
      </w:r>
    </w:p>
    <w:p w14:paraId="300EF087" w14:textId="5C93957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9366D6" w:rsidRPr="009366D6">
        <w:rPr>
          <w:rFonts w:ascii="GHEA Grapalat" w:hAnsi="GHEA Grapalat" w:cs="Sylfaen"/>
          <w:sz w:val="20"/>
          <w:lang w:val="hy-AM"/>
        </w:rPr>
        <w:t xml:space="preserve">5.2, 5.3 և 5.5.1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 xml:space="preserve">չվճարված գումարի </w:t>
      </w:r>
      <w:bookmarkStart w:id="10" w:name="_Hlk198635675"/>
      <w:r w:rsidRPr="00D66974">
        <w:rPr>
          <w:rFonts w:ascii="GHEA Grapalat" w:hAnsi="GHEA Grapalat" w:cs="Sylfaen"/>
          <w:sz w:val="20"/>
          <w:lang w:val="hy-AM"/>
        </w:rPr>
        <w:t>0,05 (զրո ամբողջ հինգ հարյուրերորդական)</w:t>
      </w:r>
      <w:bookmarkEnd w:id="10"/>
      <w:r w:rsidRPr="00D66974">
        <w:rPr>
          <w:rFonts w:ascii="GHEA Grapalat" w:hAnsi="GHEA Grapalat" w:cs="Sylfaen"/>
          <w:sz w:val="20"/>
          <w:lang w:val="hy-AM"/>
        </w:rPr>
        <w:t xml:space="preserve"> տոկոսի չափով։</w:t>
      </w:r>
    </w:p>
    <w:p w14:paraId="1CB790DA" w14:textId="77777777" w:rsidR="00F9495C" w:rsidRDefault="00F9495C" w:rsidP="00F9495C">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TableGrid"/>
        <w:tblW w:w="0" w:type="auto"/>
        <w:jc w:val="center"/>
        <w:tblLook w:val="04A0" w:firstRow="1" w:lastRow="0" w:firstColumn="1" w:lastColumn="0" w:noHBand="0" w:noVBand="1"/>
      </w:tblPr>
      <w:tblGrid>
        <w:gridCol w:w="1073"/>
        <w:gridCol w:w="4553"/>
        <w:gridCol w:w="3478"/>
      </w:tblGrid>
      <w:tr w:rsidR="008F6E2D" w:rsidRPr="008F6E2D" w14:paraId="52CBD1F4" w14:textId="77777777">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5C3F05" w14:textId="77777777" w:rsidR="008F6E2D" w:rsidRPr="008F6E2D" w:rsidRDefault="008F6E2D" w:rsidP="008F6E2D">
            <w:pPr>
              <w:ind w:firstLine="720"/>
              <w:jc w:val="both"/>
              <w:rPr>
                <w:rFonts w:ascii="GHEA Grapalat" w:hAnsi="GHEA Grapalat" w:cs="Sylfaen"/>
                <w:b/>
                <w:sz w:val="20"/>
                <w:lang w:val="hy-AM"/>
              </w:rPr>
            </w:pPr>
            <w:r w:rsidRPr="008F6E2D">
              <w:rPr>
                <w:rFonts w:ascii="GHEA Grapalat" w:hAnsi="GHEA Grapalat" w:cs="Sylfaen"/>
                <w:b/>
                <w:sz w:val="20"/>
                <w:lang w:val="hy-AM"/>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EA632E" w14:textId="77777777" w:rsidR="008F6E2D" w:rsidRPr="008F6E2D" w:rsidRDefault="008F6E2D" w:rsidP="008F6E2D">
            <w:pPr>
              <w:ind w:firstLine="720"/>
              <w:jc w:val="both"/>
              <w:rPr>
                <w:rFonts w:ascii="GHEA Grapalat" w:hAnsi="GHEA Grapalat" w:cs="Sylfaen"/>
                <w:b/>
                <w:sz w:val="20"/>
                <w:lang w:val="hy-AM"/>
              </w:rPr>
            </w:pPr>
            <w:r w:rsidRPr="008F6E2D">
              <w:rPr>
                <w:rFonts w:ascii="GHEA Grapalat" w:hAnsi="GHEA Grapalat" w:cs="Sylfaen"/>
                <w:b/>
                <w:sz w:val="20"/>
                <w:lang w:val="hy-AM"/>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EBB6AD" w14:textId="77777777" w:rsidR="008F6E2D" w:rsidRPr="008F6E2D" w:rsidRDefault="008F6E2D" w:rsidP="008F6E2D">
            <w:pPr>
              <w:ind w:firstLine="720"/>
              <w:jc w:val="both"/>
              <w:rPr>
                <w:rFonts w:ascii="GHEA Grapalat" w:hAnsi="GHEA Grapalat" w:cs="Sylfaen"/>
                <w:b/>
                <w:sz w:val="20"/>
                <w:lang w:val="hy-AM"/>
              </w:rPr>
            </w:pPr>
            <w:r w:rsidRPr="008F6E2D">
              <w:rPr>
                <w:rFonts w:ascii="GHEA Grapalat" w:hAnsi="GHEA Grapalat" w:cs="Sylfaen"/>
                <w:b/>
                <w:sz w:val="20"/>
                <w:lang w:val="hy-AM"/>
              </w:rPr>
              <w:t>Պատասխանատվությունը</w:t>
            </w:r>
          </w:p>
        </w:tc>
      </w:tr>
      <w:tr w:rsidR="008F6E2D" w:rsidRPr="008F6E2D" w14:paraId="36BD6002" w14:textId="77777777">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4265F0" w14:textId="77777777" w:rsidR="008F6E2D" w:rsidRPr="008F6E2D" w:rsidRDefault="008F6E2D" w:rsidP="008F6E2D">
            <w:pPr>
              <w:numPr>
                <w:ilvl w:val="0"/>
                <w:numId w:val="36"/>
              </w:numPr>
              <w:jc w:val="both"/>
              <w:rPr>
                <w:rFonts w:ascii="GHEA Grapalat" w:hAnsi="GHEA Grapalat" w:cs="Sylfaen"/>
                <w:b/>
                <w:sz w:val="20"/>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4DA265" w14:textId="77777777" w:rsidR="008F6E2D" w:rsidRPr="008F6E2D" w:rsidRDefault="008F6E2D" w:rsidP="008F6E2D">
            <w:pPr>
              <w:ind w:firstLine="720"/>
              <w:jc w:val="both"/>
              <w:rPr>
                <w:rFonts w:ascii="GHEA Grapalat" w:hAnsi="GHEA Grapalat" w:cs="Sylfaen"/>
                <w:b/>
                <w:sz w:val="20"/>
                <w:lang w:val="hy-AM"/>
              </w:rPr>
            </w:pPr>
            <w:r w:rsidRPr="008F6E2D">
              <w:rPr>
                <w:rFonts w:ascii="GHEA Grapalat" w:hAnsi="GHEA Grapalat" w:cs="Sylfaen"/>
                <w:b/>
                <w:sz w:val="20"/>
                <w:lang w:val="hy-AM"/>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5BE06C" w14:textId="77777777" w:rsidR="008F6E2D" w:rsidRPr="008F6E2D" w:rsidRDefault="008F6E2D" w:rsidP="008F6E2D">
            <w:pPr>
              <w:ind w:firstLine="720"/>
              <w:jc w:val="both"/>
              <w:rPr>
                <w:rFonts w:ascii="GHEA Grapalat" w:hAnsi="GHEA Grapalat" w:cs="Sylfaen"/>
                <w:b/>
                <w:sz w:val="20"/>
                <w:lang w:val="hy-AM"/>
              </w:rPr>
            </w:pPr>
            <w:r w:rsidRPr="008F6E2D">
              <w:rPr>
                <w:rFonts w:ascii="GHEA Grapalat" w:hAnsi="GHEA Grapalat" w:cs="Sylfaen"/>
                <w:b/>
                <w:sz w:val="20"/>
                <w:lang w:val="hy-AM"/>
              </w:rPr>
              <w:t>Տուգանք – պայմանագրային գնի 0.5% չափով</w:t>
            </w:r>
          </w:p>
        </w:tc>
      </w:tr>
      <w:tr w:rsidR="008F6E2D" w:rsidRPr="008F6E2D" w14:paraId="5817F08F" w14:textId="77777777">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18FF3A" w14:textId="77777777" w:rsidR="008F6E2D" w:rsidRPr="008F6E2D" w:rsidRDefault="008F6E2D" w:rsidP="008F6E2D">
            <w:pPr>
              <w:numPr>
                <w:ilvl w:val="0"/>
                <w:numId w:val="36"/>
              </w:numPr>
              <w:jc w:val="both"/>
              <w:rPr>
                <w:rFonts w:ascii="GHEA Grapalat" w:hAnsi="GHEA Grapalat" w:cs="Sylfaen"/>
                <w:b/>
                <w:sz w:val="20"/>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040705" w14:textId="77777777" w:rsidR="008F6E2D" w:rsidRPr="008F6E2D" w:rsidRDefault="008F6E2D" w:rsidP="008F6E2D">
            <w:pPr>
              <w:ind w:firstLine="720"/>
              <w:jc w:val="both"/>
              <w:rPr>
                <w:rFonts w:ascii="GHEA Grapalat" w:hAnsi="GHEA Grapalat" w:cs="Sylfaen"/>
                <w:b/>
                <w:sz w:val="20"/>
                <w:lang w:val="hy-AM"/>
              </w:rPr>
            </w:pPr>
            <w:r w:rsidRPr="008F6E2D">
              <w:rPr>
                <w:rFonts w:ascii="GHEA Grapalat" w:hAnsi="GHEA Grapalat" w:cs="Sylfaen"/>
                <w:b/>
                <w:sz w:val="20"/>
                <w:lang w:val="hy-AM"/>
              </w:rPr>
              <w:t xml:space="preserve">Տեխնիկական անվտանգության, սանիտարահիգիենիկ և բնապահպանական (այդ թվում կլիմայի փոփոխության հետ </w:t>
            </w:r>
            <w:r w:rsidRPr="008F6E2D">
              <w:rPr>
                <w:rFonts w:ascii="GHEA Grapalat" w:hAnsi="GHEA Grapalat" w:cs="Sylfaen"/>
                <w:b/>
                <w:sz w:val="20"/>
                <w:lang w:val="hy-AM"/>
              </w:rPr>
              <w:lastRenderedPageBreak/>
              <w:t>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8E3870" w14:textId="77777777" w:rsidR="008F6E2D" w:rsidRPr="008F6E2D" w:rsidRDefault="008F6E2D" w:rsidP="008F6E2D">
            <w:pPr>
              <w:ind w:firstLine="720"/>
              <w:jc w:val="both"/>
              <w:rPr>
                <w:rFonts w:ascii="GHEA Grapalat" w:hAnsi="GHEA Grapalat" w:cs="Sylfaen"/>
                <w:b/>
                <w:sz w:val="20"/>
                <w:lang w:val="hy-AM"/>
              </w:rPr>
            </w:pPr>
            <w:r w:rsidRPr="008F6E2D">
              <w:rPr>
                <w:rFonts w:ascii="GHEA Grapalat" w:hAnsi="GHEA Grapalat" w:cs="Sylfaen"/>
                <w:b/>
                <w:sz w:val="20"/>
                <w:lang w:val="hy-AM"/>
              </w:rPr>
              <w:lastRenderedPageBreak/>
              <w:t>Տուգանք – պայմանագրային գնի 0.5% չափով</w:t>
            </w:r>
          </w:p>
        </w:tc>
      </w:tr>
      <w:tr w:rsidR="008F6E2D" w:rsidRPr="008F6E2D" w14:paraId="7C8443E8" w14:textId="77777777">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748FEB" w14:textId="77777777" w:rsidR="008F6E2D" w:rsidRPr="008F6E2D" w:rsidRDefault="008F6E2D" w:rsidP="008F6E2D">
            <w:pPr>
              <w:numPr>
                <w:ilvl w:val="0"/>
                <w:numId w:val="36"/>
              </w:numPr>
              <w:jc w:val="both"/>
              <w:rPr>
                <w:rFonts w:ascii="GHEA Grapalat" w:hAnsi="GHEA Grapalat" w:cs="Sylfaen"/>
                <w:b/>
                <w:sz w:val="20"/>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C1E869" w14:textId="77777777" w:rsidR="008F6E2D" w:rsidRPr="008F6E2D" w:rsidRDefault="008F6E2D" w:rsidP="008F6E2D">
            <w:pPr>
              <w:ind w:firstLine="720"/>
              <w:jc w:val="both"/>
              <w:rPr>
                <w:rFonts w:ascii="GHEA Grapalat" w:hAnsi="GHEA Grapalat" w:cs="Sylfaen"/>
                <w:b/>
                <w:sz w:val="20"/>
                <w:lang w:val="hy-AM"/>
              </w:rPr>
            </w:pPr>
            <w:r w:rsidRPr="008F6E2D">
              <w:rPr>
                <w:rFonts w:ascii="GHEA Grapalat" w:hAnsi="GHEA Grapalat" w:cs="Sylfaen"/>
                <w:b/>
                <w:sz w:val="20"/>
                <w:lang w:val="hy-AM"/>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FDED44" w14:textId="77777777" w:rsidR="008F6E2D" w:rsidRPr="008F6E2D" w:rsidRDefault="008F6E2D" w:rsidP="008F6E2D">
            <w:pPr>
              <w:ind w:firstLine="720"/>
              <w:jc w:val="both"/>
              <w:rPr>
                <w:rFonts w:ascii="GHEA Grapalat" w:hAnsi="GHEA Grapalat" w:cs="Sylfaen"/>
                <w:b/>
                <w:sz w:val="20"/>
                <w:lang w:val="hy-AM"/>
              </w:rPr>
            </w:pPr>
            <w:r w:rsidRPr="008F6E2D">
              <w:rPr>
                <w:rFonts w:ascii="GHEA Grapalat" w:hAnsi="GHEA Grapalat" w:cs="Sylfaen"/>
                <w:b/>
                <w:sz w:val="20"/>
                <w:lang w:val="hy-AM"/>
              </w:rPr>
              <w:t>Տուգանք – պայմանագրային գնի 0.5% չափով</w:t>
            </w:r>
          </w:p>
        </w:tc>
      </w:tr>
      <w:tr w:rsidR="008F6E2D" w:rsidRPr="008F6E2D" w14:paraId="3D5D6350" w14:textId="77777777">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2E254C" w14:textId="77777777" w:rsidR="008F6E2D" w:rsidRPr="008F6E2D" w:rsidRDefault="008F6E2D" w:rsidP="008F6E2D">
            <w:pPr>
              <w:numPr>
                <w:ilvl w:val="0"/>
                <w:numId w:val="36"/>
              </w:numPr>
              <w:jc w:val="both"/>
              <w:rPr>
                <w:rFonts w:ascii="GHEA Grapalat" w:hAnsi="GHEA Grapalat" w:cs="Sylfaen"/>
                <w:b/>
                <w:sz w:val="20"/>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59C4EC" w14:textId="77777777" w:rsidR="008F6E2D" w:rsidRPr="008F6E2D" w:rsidRDefault="008F6E2D" w:rsidP="008F6E2D">
            <w:pPr>
              <w:ind w:firstLine="720"/>
              <w:jc w:val="both"/>
              <w:rPr>
                <w:rFonts w:ascii="GHEA Grapalat" w:hAnsi="GHEA Grapalat" w:cs="Sylfaen"/>
                <w:b/>
                <w:sz w:val="20"/>
                <w:lang w:val="hy-AM"/>
              </w:rPr>
            </w:pPr>
            <w:r w:rsidRPr="008F6E2D">
              <w:rPr>
                <w:rFonts w:ascii="GHEA Grapalat" w:hAnsi="GHEA Grapalat" w:cs="Sylfaen"/>
                <w:b/>
                <w:sz w:val="20"/>
                <w:lang w:val="hy-AM"/>
              </w:rPr>
              <w:t>կատարվող աշխատանքների կապալի պայմանագրի պայմաններին, շինարարական նորմերին և կանոններին չհամապատասխանելը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E49CBA" w14:textId="77777777" w:rsidR="008F6E2D" w:rsidRPr="008F6E2D" w:rsidRDefault="008F6E2D" w:rsidP="008F6E2D">
            <w:pPr>
              <w:ind w:firstLine="720"/>
              <w:jc w:val="both"/>
              <w:rPr>
                <w:rFonts w:ascii="GHEA Grapalat" w:hAnsi="GHEA Grapalat" w:cs="Sylfaen"/>
                <w:b/>
                <w:sz w:val="20"/>
                <w:lang w:val="hy-AM"/>
              </w:rPr>
            </w:pPr>
            <w:r w:rsidRPr="008F6E2D">
              <w:rPr>
                <w:rFonts w:ascii="GHEA Grapalat" w:hAnsi="GHEA Grapalat" w:cs="Sylfaen"/>
                <w:b/>
                <w:sz w:val="20"/>
                <w:lang w:val="hy-AM"/>
              </w:rPr>
              <w:t>Տուգանք – պայմանագրային գնի 0.5% չափով</w:t>
            </w:r>
          </w:p>
        </w:tc>
      </w:tr>
      <w:tr w:rsidR="008F6E2D" w:rsidRPr="008F6E2D" w14:paraId="4D69CA17" w14:textId="77777777">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B7C270" w14:textId="77777777" w:rsidR="008F6E2D" w:rsidRPr="008F6E2D" w:rsidRDefault="008F6E2D" w:rsidP="008F6E2D">
            <w:pPr>
              <w:numPr>
                <w:ilvl w:val="0"/>
                <w:numId w:val="36"/>
              </w:numPr>
              <w:jc w:val="both"/>
              <w:rPr>
                <w:rFonts w:ascii="GHEA Grapalat" w:hAnsi="GHEA Grapalat" w:cs="Sylfaen"/>
                <w:b/>
                <w:sz w:val="20"/>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AB1C61" w14:textId="77777777" w:rsidR="008F6E2D" w:rsidRPr="008F6E2D" w:rsidRDefault="008F6E2D" w:rsidP="008F6E2D">
            <w:pPr>
              <w:ind w:firstLine="720"/>
              <w:jc w:val="both"/>
              <w:rPr>
                <w:rFonts w:ascii="GHEA Grapalat" w:hAnsi="GHEA Grapalat" w:cs="Sylfaen"/>
                <w:b/>
                <w:sz w:val="20"/>
                <w:lang w:val="hy-AM"/>
              </w:rPr>
            </w:pPr>
            <w:r w:rsidRPr="008F6E2D">
              <w:rPr>
                <w:rFonts w:ascii="GHEA Grapalat" w:hAnsi="GHEA Grapalat" w:cs="Sylfaen"/>
                <w:b/>
                <w:sz w:val="20"/>
                <w:lang w:val="hy-AM"/>
              </w:rPr>
              <w:t xml:space="preserve">նյութերի որակի և շինարարական աշխատանքների ընթացքի, մասնագրերին և պայմանագրային մյուս փաստաթղթերին համապատասխանության չստուգել և չվերահսկելը </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6C78FA" w14:textId="77777777" w:rsidR="008F6E2D" w:rsidRPr="008F6E2D" w:rsidRDefault="008F6E2D" w:rsidP="008F6E2D">
            <w:pPr>
              <w:ind w:firstLine="720"/>
              <w:jc w:val="both"/>
              <w:rPr>
                <w:rFonts w:ascii="GHEA Grapalat" w:hAnsi="GHEA Grapalat" w:cs="Sylfaen"/>
                <w:b/>
                <w:sz w:val="20"/>
                <w:lang w:val="hy-AM"/>
              </w:rPr>
            </w:pPr>
            <w:r w:rsidRPr="008F6E2D">
              <w:rPr>
                <w:rFonts w:ascii="GHEA Grapalat" w:hAnsi="GHEA Grapalat" w:cs="Sylfaen"/>
                <w:b/>
                <w:sz w:val="20"/>
                <w:lang w:val="hy-AM"/>
              </w:rPr>
              <w:t>Տուգանք – պայմանագրային գնի 0.5% չափով</w:t>
            </w:r>
          </w:p>
        </w:tc>
      </w:tr>
      <w:tr w:rsidR="008F6E2D" w:rsidRPr="008F6E2D" w14:paraId="21B2E111" w14:textId="77777777">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7AA1D4" w14:textId="77777777" w:rsidR="008F6E2D" w:rsidRPr="008F6E2D" w:rsidRDefault="008F6E2D" w:rsidP="008F6E2D">
            <w:pPr>
              <w:numPr>
                <w:ilvl w:val="0"/>
                <w:numId w:val="36"/>
              </w:numPr>
              <w:jc w:val="both"/>
              <w:rPr>
                <w:rFonts w:ascii="GHEA Grapalat" w:hAnsi="GHEA Grapalat" w:cs="Sylfaen"/>
                <w:b/>
                <w:sz w:val="20"/>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9F3B2C" w14:textId="77777777" w:rsidR="008F6E2D" w:rsidRPr="008F6E2D" w:rsidRDefault="008F6E2D" w:rsidP="008F6E2D">
            <w:pPr>
              <w:ind w:firstLine="720"/>
              <w:jc w:val="both"/>
              <w:rPr>
                <w:rFonts w:ascii="GHEA Grapalat" w:hAnsi="GHEA Grapalat" w:cs="Sylfaen"/>
                <w:b/>
                <w:sz w:val="20"/>
                <w:lang w:val="hy-AM"/>
              </w:rPr>
            </w:pPr>
            <w:r w:rsidRPr="008F6E2D">
              <w:rPr>
                <w:rFonts w:ascii="GHEA Grapalat" w:hAnsi="GHEA Grapalat" w:cs="Sylfaen"/>
                <w:b/>
                <w:sz w:val="20"/>
                <w:lang w:val="hy-AM"/>
              </w:rPr>
              <w:t>շինաշխատանքների գործընթացը, համաձայն պայմանագրի մեջ նշված ժամանակացույցի, չվերահսկել և չգնահատելը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ADFC40" w14:textId="77777777" w:rsidR="008F6E2D" w:rsidRPr="008F6E2D" w:rsidRDefault="008F6E2D" w:rsidP="008F6E2D">
            <w:pPr>
              <w:ind w:firstLine="720"/>
              <w:jc w:val="both"/>
              <w:rPr>
                <w:rFonts w:ascii="GHEA Grapalat" w:hAnsi="GHEA Grapalat" w:cs="Sylfaen"/>
                <w:b/>
                <w:sz w:val="20"/>
                <w:lang w:val="hy-AM"/>
              </w:rPr>
            </w:pPr>
            <w:r w:rsidRPr="008F6E2D">
              <w:rPr>
                <w:rFonts w:ascii="GHEA Grapalat" w:hAnsi="GHEA Grapalat" w:cs="Sylfaen"/>
                <w:b/>
                <w:sz w:val="20"/>
                <w:lang w:val="hy-AM"/>
              </w:rPr>
              <w:t>Տուգանք – պայմանագրային գնի 0.5% չափով</w:t>
            </w:r>
          </w:p>
        </w:tc>
      </w:tr>
      <w:tr w:rsidR="008F6E2D" w:rsidRPr="008F6E2D" w14:paraId="4EAE8B78" w14:textId="77777777">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711D65" w14:textId="77777777" w:rsidR="008F6E2D" w:rsidRPr="008F6E2D" w:rsidRDefault="008F6E2D" w:rsidP="008F6E2D">
            <w:pPr>
              <w:numPr>
                <w:ilvl w:val="0"/>
                <w:numId w:val="36"/>
              </w:numPr>
              <w:jc w:val="both"/>
              <w:rPr>
                <w:rFonts w:ascii="GHEA Grapalat" w:hAnsi="GHEA Grapalat" w:cs="Sylfaen"/>
                <w:b/>
                <w:sz w:val="20"/>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818BD4" w14:textId="77777777" w:rsidR="008F6E2D" w:rsidRPr="008F6E2D" w:rsidRDefault="008F6E2D" w:rsidP="008F6E2D">
            <w:pPr>
              <w:ind w:firstLine="720"/>
              <w:jc w:val="both"/>
              <w:rPr>
                <w:rFonts w:ascii="GHEA Grapalat" w:hAnsi="GHEA Grapalat" w:cs="Sylfaen"/>
                <w:b/>
                <w:sz w:val="20"/>
                <w:lang w:val="hy-AM"/>
              </w:rPr>
            </w:pPr>
            <w:r w:rsidRPr="008F6E2D">
              <w:rPr>
                <w:rFonts w:ascii="GHEA Grapalat" w:hAnsi="GHEA Grapalat" w:cs="Sylfaen"/>
                <w:b/>
                <w:sz w:val="20"/>
                <w:lang w:val="hy-AM"/>
              </w:rPr>
              <w:t>որակի ապահովման համար փորձարկումների արդյունքների, բոլոր փաստաթղթերի (այդ թվում՝ բոլոր ծավալային չափերի և հաշվարկների), որոնք անհրաժեշտ են համապատասխան վճարումները իրականացնելու համար, չստուգելը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DDF937" w14:textId="77777777" w:rsidR="008F6E2D" w:rsidRPr="008F6E2D" w:rsidRDefault="008F6E2D" w:rsidP="008F6E2D">
            <w:pPr>
              <w:ind w:firstLine="720"/>
              <w:jc w:val="both"/>
              <w:rPr>
                <w:rFonts w:ascii="GHEA Grapalat" w:hAnsi="GHEA Grapalat" w:cs="Sylfaen"/>
                <w:b/>
                <w:sz w:val="20"/>
                <w:lang w:val="hy-AM"/>
              </w:rPr>
            </w:pPr>
            <w:r w:rsidRPr="008F6E2D">
              <w:rPr>
                <w:rFonts w:ascii="GHEA Grapalat" w:hAnsi="GHEA Grapalat" w:cs="Sylfaen"/>
                <w:b/>
                <w:sz w:val="20"/>
                <w:lang w:val="hy-AM"/>
              </w:rPr>
              <w:t>Տուգանք – պայմանագրային գնի 0.5% չափով</w:t>
            </w:r>
          </w:p>
        </w:tc>
      </w:tr>
    </w:tbl>
    <w:p w14:paraId="493CCD8B" w14:textId="77777777" w:rsidR="00F9495C" w:rsidRPr="00FE69FB" w:rsidRDefault="00F9495C" w:rsidP="00F9495C">
      <w:pPr>
        <w:ind w:firstLine="720"/>
        <w:jc w:val="both"/>
        <w:rPr>
          <w:rFonts w:ascii="GHEA Grapalat" w:hAnsi="GHEA Grapalat" w:cs="Sylfaen"/>
          <w:sz w:val="20"/>
          <w:lang w:val="hy-AM"/>
        </w:rPr>
      </w:pPr>
    </w:p>
    <w:p w14:paraId="077B3547" w14:textId="77777777" w:rsidR="00F9495C" w:rsidRPr="00D66974" w:rsidRDefault="00F9495C" w:rsidP="007678FA">
      <w:pPr>
        <w:ind w:firstLine="720"/>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w:t>
      </w:r>
      <w:r w:rsidRPr="00D66974">
        <w:rPr>
          <w:rFonts w:ascii="GHEA Grapalat" w:hAnsi="GHEA Grapalat"/>
          <w:sz w:val="20"/>
          <w:lang w:val="hy-AM"/>
        </w:rPr>
        <w:lastRenderedPageBreak/>
        <w:t>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06C8C51" w14:textId="77777777" w:rsidR="003B509C" w:rsidRPr="003833BE" w:rsidRDefault="003B509C" w:rsidP="003B509C">
      <w:pPr>
        <w:tabs>
          <w:tab w:val="left" w:pos="1276"/>
        </w:tabs>
        <w:ind w:firstLine="720"/>
        <w:jc w:val="both"/>
        <w:rPr>
          <w:rFonts w:ascii="GHEA Grapalat" w:hAnsi="GHEA Grapalat"/>
          <w:sz w:val="20"/>
          <w:lang w:val="pt-BR"/>
        </w:rPr>
      </w:pPr>
      <w:r w:rsidRPr="003833BE">
        <w:rPr>
          <w:rFonts w:ascii="GHEA Grapalat" w:hAnsi="GHEA Grapalat"/>
          <w:sz w:val="20"/>
          <w:lang w:val="pt-BR"/>
        </w:rPr>
        <w:t xml:space="preserve">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w:t>
      </w:r>
    </w:p>
    <w:p w14:paraId="1F4FDB37" w14:textId="77777777" w:rsidR="003B509C" w:rsidRDefault="003B509C" w:rsidP="003B509C">
      <w:pPr>
        <w:tabs>
          <w:tab w:val="left" w:pos="1276"/>
        </w:tabs>
        <w:ind w:firstLine="720"/>
        <w:jc w:val="both"/>
        <w:rPr>
          <w:rFonts w:ascii="GHEA Grapalat" w:hAnsi="GHEA Grapalat"/>
          <w:sz w:val="20"/>
          <w:lang w:val="pt-BR"/>
        </w:rPr>
      </w:pPr>
      <w:r w:rsidRPr="003833B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 </w:t>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7"/>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lastRenderedPageBreak/>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Pr>
          <w:rFonts w:ascii="Arial Unicode" w:hAnsi="Arial Unicode"/>
          <w:color w:val="000000"/>
          <w:sz w:val="21"/>
          <w:szCs w:val="21"/>
          <w:shd w:val="clear" w:color="auto" w:fill="FFFFFF"/>
          <w:lang w:val="hy-AM"/>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44B89268" w14:textId="23785FA1" w:rsidR="00E528AD" w:rsidRDefault="007678FA" w:rsidP="00CD0CC7">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3BA66C3A" w14:textId="333AB567" w:rsidR="00013150" w:rsidRDefault="00013150" w:rsidP="00013150">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w:t>
      </w:r>
      <w:r w:rsidRPr="00013150">
        <w:rPr>
          <w:rFonts w:ascii="GHEA Grapalat" w:hAnsi="GHEA Grapalat"/>
          <w:sz w:val="20"/>
          <w:szCs w:val="20"/>
          <w:lang w:val="hy-AM" w:eastAsia="ru-RU"/>
        </w:rPr>
        <w:t xml:space="preserve">16 </w:t>
      </w:r>
      <w:r w:rsidRPr="008F6E2D">
        <w:rPr>
          <w:rFonts w:ascii="GHEA Grapalat" w:hAnsi="GHEA Grapalat"/>
          <w:b/>
          <w:bCs/>
          <w:sz w:val="20"/>
          <w:szCs w:val="20"/>
          <w:lang w:val="hy-AM" w:eastAsia="ru-RU"/>
        </w:rPr>
        <w:t xml:space="preserve">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00530EE0" w:rsidRPr="008F6E2D">
        <w:rPr>
          <w:rFonts w:ascii="GHEA Grapalat" w:hAnsi="GHEA Grapalat"/>
          <w:b/>
          <w:bCs/>
          <w:sz w:val="20"/>
          <w:szCs w:val="20"/>
          <w:lang w:val="hy-AM" w:eastAsia="ru-RU"/>
        </w:rPr>
        <w:t xml:space="preserve">10 </w:t>
      </w:r>
      <w:r w:rsidRPr="008F6E2D">
        <w:rPr>
          <w:rFonts w:ascii="GHEA Grapalat" w:hAnsi="GHEA Grapalat"/>
          <w:b/>
          <w:bCs/>
          <w:sz w:val="20"/>
          <w:szCs w:val="20"/>
          <w:lang w:val="hy-AM" w:eastAsia="ru-RU"/>
        </w:rPr>
        <w:t>աշխատանքային օրվա ընթացքում։ Հակառակ դեպքում պայմանագիրը Պատվիրատուի կողմից միակողմանիորեն լուծվում է:</w:t>
      </w:r>
      <w:r w:rsidRPr="008F6E2D">
        <w:rPr>
          <w:rStyle w:val="FootnoteReference"/>
          <w:rFonts w:ascii="GHEA Grapalat" w:hAnsi="GHEA Grapalat"/>
          <w:b/>
          <w:bCs/>
          <w:sz w:val="20"/>
          <w:szCs w:val="20"/>
          <w:lang w:val="hy-AM" w:eastAsia="ru-RU"/>
        </w:rPr>
        <w:footnoteReference w:id="8"/>
      </w:r>
    </w:p>
    <w:p w14:paraId="6F5E6657" w14:textId="5907E8D1" w:rsidR="001B2244" w:rsidRPr="00D66974" w:rsidRDefault="001B2244" w:rsidP="007678FA">
      <w:pPr>
        <w:ind w:firstLine="567"/>
        <w:jc w:val="both"/>
        <w:rPr>
          <w:rFonts w:ascii="GHEA Grapalat" w:hAnsi="GHEA Grapalat"/>
          <w:sz w:val="20"/>
          <w:szCs w:val="20"/>
          <w:vertAlign w:val="superscript"/>
          <w:lang w:val="hy-AM" w:eastAsia="ru-RU"/>
        </w:rPr>
      </w:pPr>
      <w:r>
        <w:rPr>
          <w:rFonts w:ascii="GHEA Grapalat" w:hAnsi="GHEA Grapalat"/>
          <w:b/>
          <w:sz w:val="20"/>
          <w:szCs w:val="20"/>
          <w:lang w:val="hy-AM" w:eastAsia="ru-RU"/>
        </w:rPr>
        <w:t>7.1</w:t>
      </w:r>
      <w:r w:rsidR="00013150">
        <w:rPr>
          <w:rFonts w:ascii="GHEA Grapalat" w:hAnsi="GHEA Grapalat"/>
          <w:b/>
          <w:sz w:val="20"/>
          <w:szCs w:val="20"/>
          <w:lang w:val="hy-AM" w:eastAsia="ru-RU"/>
        </w:rPr>
        <w:t>7</w:t>
      </w:r>
      <w:r>
        <w:rPr>
          <w:rFonts w:ascii="GHEA Grapalat" w:hAnsi="GHEA Grapalat"/>
          <w:b/>
          <w:sz w:val="20"/>
          <w:szCs w:val="20"/>
          <w:lang w:val="hy-AM" w:eastAsia="ru-RU"/>
        </w:rPr>
        <w:t xml:space="preserve"> </w:t>
      </w:r>
      <w:r w:rsidRPr="006F24D1">
        <w:rPr>
          <w:rFonts w:ascii="GHEA Grapalat" w:hAnsi="GHEA Grapalat"/>
          <w:sz w:val="20"/>
          <w:szCs w:val="20"/>
          <w:lang w:val="hy-AM" w:eastAsia="ru-RU"/>
        </w:rPr>
        <w:t>Պ</w:t>
      </w:r>
      <w:r w:rsidRPr="006F24D1">
        <w:rPr>
          <w:rFonts w:ascii="GHEA Grapalat" w:hAnsi="GHEA Grapalat" w:cs="Sylfaen"/>
          <w:sz w:val="20"/>
          <w:szCs w:val="20"/>
          <w:lang w:val="pt-BR"/>
        </w:rPr>
        <w:t>այմանագրով</w:t>
      </w:r>
      <w:r w:rsidRPr="006F24D1">
        <w:rPr>
          <w:rFonts w:ascii="GHEA Grapalat" w:hAnsi="GHEA Grapalat" w:cs="Sylfaen"/>
          <w:sz w:val="20"/>
          <w:szCs w:val="20"/>
          <w:lang w:val="hy-AM"/>
        </w:rPr>
        <w:t xml:space="preserve"> նախատեսված</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Պատվիրատուի</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իրավունքներն</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ու</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պարտականությունները ՀՀ օրենսդրությամբ սահմանված կարգով</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իրականացնում</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է</w:t>
      </w:r>
      <w:r w:rsidRPr="00925240">
        <w:rPr>
          <w:rFonts w:ascii="GHEA Grapalat" w:hAnsi="GHEA Grapalat" w:cs="Sylfaen"/>
          <w:b/>
          <w:sz w:val="20"/>
          <w:szCs w:val="20"/>
          <w:lang w:val="hy-AM"/>
        </w:rPr>
        <w:t xml:space="preserve"> </w:t>
      </w:r>
      <w:r w:rsidR="00722393" w:rsidRPr="00722393">
        <w:rPr>
          <w:rFonts w:ascii="GHEA Grapalat" w:hAnsi="GHEA Grapalat" w:cs="Sylfaen"/>
          <w:b/>
          <w:sz w:val="20"/>
          <w:lang w:val="hy-AM"/>
        </w:rPr>
        <w:t>Երևան</w:t>
      </w:r>
      <w:r w:rsidR="008F6E2D">
        <w:rPr>
          <w:rFonts w:ascii="GHEA Grapalat" w:hAnsi="GHEA Grapalat" w:cs="Sylfaen"/>
          <w:b/>
          <w:sz w:val="20"/>
          <w:lang w:val="hy-AM"/>
        </w:rPr>
        <w:t>ի քաղաքապետարանի աշխատակազմի շինարարության և բարեկարգման վարչությունը</w:t>
      </w:r>
      <w:r w:rsidR="00E50AB0" w:rsidRPr="008D4DDC">
        <w:rPr>
          <w:rFonts w:ascii="GHEA Grapalat" w:hAnsi="GHEA Grapalat" w:cs="Sylfaen"/>
          <w:b/>
          <w:sz w:val="20"/>
          <w:lang w:val="hy-AM"/>
        </w:rPr>
        <w:t>:</w:t>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lastRenderedPageBreak/>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39797E95" w14:textId="77777777" w:rsidR="00513CB2" w:rsidRDefault="00513CB2" w:rsidP="00CA1EAA">
      <w:pPr>
        <w:autoSpaceDE w:val="0"/>
        <w:autoSpaceDN w:val="0"/>
        <w:adjustRightInd w:val="0"/>
        <w:jc w:val="center"/>
        <w:rPr>
          <w:rFonts w:ascii="GHEA Grapalat" w:hAnsi="GHEA Grapalat" w:cs="TimesArmenianPSMT"/>
          <w:sz w:val="20"/>
          <w:szCs w:val="20"/>
          <w:lang w:val="nb-NO"/>
        </w:rPr>
        <w:sectPr w:rsidR="00513CB2" w:rsidSect="00513CB2">
          <w:footnotePr>
            <w:pos w:val="beneathText"/>
          </w:footnotePr>
          <w:pgSz w:w="11906" w:h="16838" w:code="9"/>
          <w:pgMar w:top="533" w:right="850" w:bottom="720" w:left="662" w:header="562" w:footer="562" w:gutter="0"/>
          <w:cols w:space="720"/>
        </w:sectPr>
      </w:pPr>
    </w:p>
    <w:p w14:paraId="3B260FBF" w14:textId="392A5EB9" w:rsidR="00513CB2" w:rsidRPr="00F566BF" w:rsidRDefault="00513CB2" w:rsidP="00CA1EAA">
      <w:pPr>
        <w:rPr>
          <w:rFonts w:ascii="GHEA Grapalat" w:hAnsi="GHEA Grapalat"/>
          <w:sz w:val="20"/>
          <w:lang w:val="hy-AM"/>
        </w:rPr>
      </w:pPr>
    </w:p>
    <w:p w14:paraId="2A250D39" w14:textId="301A0DAC" w:rsidR="007678FA" w:rsidRPr="00F566BF" w:rsidRDefault="007678FA" w:rsidP="007678FA">
      <w:pPr>
        <w:jc w:val="center"/>
        <w:rPr>
          <w:rFonts w:ascii="GHEA Grapalat" w:hAnsi="GHEA Grapalat"/>
          <w:sz w:val="20"/>
          <w:lang w:val="hy-AM"/>
        </w:rPr>
      </w:pPr>
    </w:p>
    <w:p w14:paraId="0D6B9C8B" w14:textId="77777777" w:rsidR="00513CB2" w:rsidRPr="00F566BF" w:rsidRDefault="007678FA" w:rsidP="00513CB2">
      <w:pPr>
        <w:jc w:val="right"/>
        <w:rPr>
          <w:rFonts w:ascii="GHEA Grapalat" w:hAnsi="GHEA Grapalat"/>
          <w:i/>
          <w:sz w:val="18"/>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00513CB2" w:rsidRPr="00F566BF">
        <w:rPr>
          <w:rFonts w:ascii="GHEA Grapalat" w:hAnsi="GHEA Grapalat"/>
          <w:i/>
          <w:sz w:val="18"/>
          <w:lang w:val="hy-AM"/>
        </w:rPr>
        <w:t>Հավելված N 1</w:t>
      </w:r>
    </w:p>
    <w:p w14:paraId="746147AD" w14:textId="33D96BA6"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25</w:t>
      </w:r>
      <w:r w:rsidRPr="00F566BF">
        <w:rPr>
          <w:rFonts w:ascii="GHEA Grapalat" w:hAnsi="GHEA Grapalat"/>
          <w:i/>
          <w:sz w:val="18"/>
          <w:lang w:val="hy-AM"/>
        </w:rPr>
        <w:t xml:space="preserve">  թ. կնքված </w:t>
      </w:r>
    </w:p>
    <w:p w14:paraId="5307A71E" w14:textId="743C62CB"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xml:space="preserve">                    </w:t>
      </w:r>
      <w:r w:rsidR="00AE330B">
        <w:rPr>
          <w:rFonts w:ascii="GHEA Grapalat" w:hAnsi="GHEA Grapalat"/>
          <w:i/>
          <w:sz w:val="18"/>
          <w:lang w:val="hy-AM"/>
        </w:rPr>
        <w:t>ԵՔ-ԲՄԽԾՁԲ-</w:t>
      </w:r>
      <w:r w:rsidR="00810DF7">
        <w:rPr>
          <w:rFonts w:ascii="GHEA Grapalat" w:hAnsi="GHEA Grapalat"/>
          <w:i/>
          <w:sz w:val="18"/>
          <w:lang w:val="hy-AM"/>
        </w:rPr>
        <w:t>26/11</w:t>
      </w:r>
      <w:r>
        <w:rPr>
          <w:rFonts w:ascii="GHEA Grapalat" w:hAnsi="GHEA Grapalat"/>
          <w:i/>
          <w:sz w:val="18"/>
          <w:lang w:val="hy-AM"/>
        </w:rPr>
        <w:t xml:space="preserve"> </w:t>
      </w:r>
      <w:r w:rsidRPr="00F566BF">
        <w:rPr>
          <w:rFonts w:ascii="GHEA Grapalat" w:hAnsi="GHEA Grapalat"/>
          <w:i/>
          <w:sz w:val="18"/>
          <w:lang w:val="hy-AM"/>
        </w:rPr>
        <w:t xml:space="preserve">  ծածկագրով պայմանագրի</w:t>
      </w:r>
    </w:p>
    <w:p w14:paraId="67A2F9B2" w14:textId="77777777" w:rsidR="00513CB2" w:rsidRPr="00F566BF" w:rsidRDefault="00513CB2" w:rsidP="00513CB2">
      <w:pPr>
        <w:jc w:val="center"/>
        <w:rPr>
          <w:rFonts w:ascii="GHEA Grapalat" w:hAnsi="GHEA Grapalat"/>
          <w:sz w:val="18"/>
          <w:lang w:val="hy-AM"/>
        </w:rPr>
      </w:pPr>
    </w:p>
    <w:p w14:paraId="72520CA9" w14:textId="77777777" w:rsidR="00513CB2" w:rsidRPr="00F566BF" w:rsidRDefault="00513CB2" w:rsidP="00513CB2">
      <w:pPr>
        <w:jc w:val="center"/>
        <w:rPr>
          <w:rFonts w:ascii="GHEA Grapalat" w:hAnsi="GHEA Grapalat"/>
          <w:sz w:val="20"/>
          <w:lang w:val="hy-AM"/>
        </w:rPr>
      </w:pPr>
    </w:p>
    <w:p w14:paraId="50BC97EB" w14:textId="77777777" w:rsidR="00513CB2" w:rsidRDefault="00513CB2" w:rsidP="00513CB2">
      <w:pPr>
        <w:jc w:val="center"/>
        <w:rPr>
          <w:rFonts w:ascii="GHEA Grapalat" w:hAnsi="GHEA Grapalat"/>
          <w:sz w:val="20"/>
          <w:lang w:val="hy-AM"/>
        </w:rPr>
      </w:pPr>
      <w:r w:rsidRPr="00F566BF">
        <w:rPr>
          <w:rFonts w:ascii="GHEA Grapalat" w:hAnsi="GHEA Grapalat"/>
          <w:sz w:val="20"/>
          <w:lang w:val="hy-AM"/>
        </w:rPr>
        <w:t xml:space="preserve">ՏԵԽՆԻԿԱԿԱՆ ԲՆՈՒԹԱԳԻՐ </w:t>
      </w:r>
      <w:r>
        <w:rPr>
          <w:rFonts w:ascii="GHEA Grapalat" w:hAnsi="GHEA Grapalat"/>
          <w:sz w:val="20"/>
          <w:lang w:val="hy-AM"/>
        </w:rPr>
        <w:t>–</w:t>
      </w:r>
      <w:r w:rsidRPr="00F566BF">
        <w:rPr>
          <w:rFonts w:ascii="GHEA Grapalat" w:hAnsi="GHEA Grapalat"/>
          <w:sz w:val="20"/>
          <w:lang w:val="hy-AM"/>
        </w:rPr>
        <w:t xml:space="preserve"> ԳՆՄԱՆ ԺԱՄԱՆԱԿԱՑՈՒՅՑ*</w:t>
      </w:r>
    </w:p>
    <w:p w14:paraId="04414717" w14:textId="5750E897" w:rsidR="00EB78F1" w:rsidRDefault="00EB78F1" w:rsidP="00EB78F1">
      <w:pPr>
        <w:jc w:val="center"/>
        <w:rPr>
          <w:rFonts w:ascii="GHEA Grapalat" w:hAnsi="GHEA Grapalat"/>
          <w:sz w:val="20"/>
          <w:lang w:val="hy-AM"/>
        </w:rPr>
      </w:pPr>
      <w:r w:rsidRPr="00EB78F1">
        <w:rPr>
          <w:rFonts w:ascii="GHEA Grapalat" w:hAnsi="GHEA Grapalat"/>
          <w:b/>
          <w:i/>
          <w:sz w:val="20"/>
          <w:lang w:val="hy-AM"/>
        </w:rPr>
        <w:t xml:space="preserve">Երևան քաղաքում հրատապ լուծում պահանջող (վթարավերականգնողական) շինարարական աշխատանքների որակի տեխնիկական հսկողության </w:t>
      </w:r>
      <w:r>
        <w:rPr>
          <w:rFonts w:ascii="GHEA Grapalat" w:hAnsi="GHEA Grapalat"/>
          <w:b/>
          <w:i/>
          <w:sz w:val="20"/>
          <w:lang w:val="hy-AM"/>
        </w:rPr>
        <w:t xml:space="preserve">              </w:t>
      </w:r>
      <w:r w:rsidRPr="00EB78F1">
        <w:rPr>
          <w:rFonts w:ascii="GHEA Grapalat" w:hAnsi="GHEA Grapalat"/>
          <w:b/>
          <w:i/>
          <w:sz w:val="20"/>
          <w:lang w:val="hy-AM"/>
        </w:rPr>
        <w:t>խորհրդատվական ծառայություններ</w:t>
      </w:r>
    </w:p>
    <w:p w14:paraId="15C0DDEF" w14:textId="3FB0FF5C" w:rsidR="00EB78F1" w:rsidRDefault="00513CB2" w:rsidP="00EB78F1">
      <w:pPr>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p>
    <w:p w14:paraId="68DD8B6C" w14:textId="32EEFF32" w:rsidR="00513CB2" w:rsidRPr="00F566BF" w:rsidRDefault="00513CB2" w:rsidP="00EB78F1">
      <w:pPr>
        <w:jc w:val="right"/>
        <w:rPr>
          <w:rFonts w:ascii="GHEA Grapalat" w:hAnsi="GHEA Grapalat"/>
          <w:sz w:val="20"/>
          <w:lang w:val="hy-AM"/>
        </w:rPr>
      </w:pPr>
      <w:r w:rsidRPr="00F566BF">
        <w:rPr>
          <w:rFonts w:ascii="GHEA Grapalat" w:hAnsi="GHEA Grapalat"/>
          <w:sz w:val="20"/>
          <w:lang w:val="hy-AM"/>
        </w:rPr>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F566BF" w14:paraId="616E70F3" w14:textId="77777777" w:rsidTr="00464B9F">
        <w:tc>
          <w:tcPr>
            <w:tcW w:w="15277" w:type="dxa"/>
            <w:gridSpan w:val="8"/>
          </w:tcPr>
          <w:p w14:paraId="163A9B8F"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513CB2" w:rsidRPr="00F566BF" w14:paraId="56CAB98F" w14:textId="77777777" w:rsidTr="00464B9F">
        <w:trPr>
          <w:trHeight w:val="219"/>
        </w:trPr>
        <w:tc>
          <w:tcPr>
            <w:tcW w:w="607" w:type="dxa"/>
            <w:vMerge w:val="restart"/>
            <w:vAlign w:val="center"/>
          </w:tcPr>
          <w:p w14:paraId="64EFF65D"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64CB30B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6217C726"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810" w:type="dxa"/>
            <w:vMerge w:val="restart"/>
            <w:vAlign w:val="center"/>
          </w:tcPr>
          <w:p w14:paraId="453FD645"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3D0BEA43"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0D26D3FA"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259EC3D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513CB2" w:rsidRPr="00F566BF" w14:paraId="17C4022F" w14:textId="77777777" w:rsidTr="00813CD0">
        <w:trPr>
          <w:trHeight w:val="445"/>
        </w:trPr>
        <w:tc>
          <w:tcPr>
            <w:tcW w:w="607" w:type="dxa"/>
            <w:vMerge/>
            <w:vAlign w:val="center"/>
          </w:tcPr>
          <w:p w14:paraId="3A3D893A" w14:textId="77777777" w:rsidR="00513CB2" w:rsidRPr="00F566BF" w:rsidRDefault="00513CB2" w:rsidP="00464B9F">
            <w:pPr>
              <w:jc w:val="center"/>
              <w:rPr>
                <w:rFonts w:ascii="GHEA Grapalat" w:hAnsi="GHEA Grapalat"/>
                <w:sz w:val="18"/>
              </w:rPr>
            </w:pPr>
          </w:p>
        </w:tc>
        <w:tc>
          <w:tcPr>
            <w:tcW w:w="1620" w:type="dxa"/>
            <w:vMerge/>
            <w:vAlign w:val="center"/>
          </w:tcPr>
          <w:p w14:paraId="65C64D96" w14:textId="77777777" w:rsidR="00513CB2" w:rsidRPr="00F566BF" w:rsidRDefault="00513CB2" w:rsidP="00464B9F">
            <w:pPr>
              <w:jc w:val="center"/>
              <w:rPr>
                <w:rFonts w:ascii="GHEA Grapalat" w:hAnsi="GHEA Grapalat"/>
                <w:sz w:val="18"/>
              </w:rPr>
            </w:pPr>
          </w:p>
        </w:tc>
        <w:tc>
          <w:tcPr>
            <w:tcW w:w="5310" w:type="dxa"/>
            <w:vMerge/>
            <w:vAlign w:val="center"/>
          </w:tcPr>
          <w:p w14:paraId="039B5354" w14:textId="77777777" w:rsidR="00513CB2" w:rsidRPr="00F566BF" w:rsidRDefault="00513CB2" w:rsidP="00464B9F">
            <w:pPr>
              <w:jc w:val="center"/>
              <w:rPr>
                <w:rFonts w:ascii="GHEA Grapalat" w:hAnsi="GHEA Grapalat"/>
                <w:sz w:val="18"/>
              </w:rPr>
            </w:pPr>
          </w:p>
        </w:tc>
        <w:tc>
          <w:tcPr>
            <w:tcW w:w="810" w:type="dxa"/>
            <w:vMerge/>
            <w:vAlign w:val="center"/>
          </w:tcPr>
          <w:p w14:paraId="78D87D34" w14:textId="77777777" w:rsidR="00513CB2" w:rsidRPr="00F566BF" w:rsidRDefault="00513CB2" w:rsidP="00464B9F">
            <w:pPr>
              <w:jc w:val="center"/>
              <w:rPr>
                <w:rFonts w:ascii="GHEA Grapalat" w:hAnsi="GHEA Grapalat"/>
                <w:sz w:val="18"/>
              </w:rPr>
            </w:pPr>
          </w:p>
        </w:tc>
        <w:tc>
          <w:tcPr>
            <w:tcW w:w="1170" w:type="dxa"/>
            <w:vMerge/>
            <w:vAlign w:val="center"/>
          </w:tcPr>
          <w:p w14:paraId="24481CDE" w14:textId="77777777" w:rsidR="00513CB2" w:rsidRPr="00F566BF" w:rsidRDefault="00513CB2" w:rsidP="00464B9F">
            <w:pPr>
              <w:jc w:val="center"/>
              <w:rPr>
                <w:rFonts w:ascii="GHEA Grapalat" w:hAnsi="GHEA Grapalat"/>
                <w:sz w:val="18"/>
              </w:rPr>
            </w:pPr>
          </w:p>
        </w:tc>
        <w:tc>
          <w:tcPr>
            <w:tcW w:w="990" w:type="dxa"/>
            <w:vMerge/>
            <w:vAlign w:val="center"/>
          </w:tcPr>
          <w:p w14:paraId="7D88368E" w14:textId="77777777" w:rsidR="00513CB2" w:rsidRPr="00F566BF" w:rsidRDefault="00513CB2" w:rsidP="00464B9F">
            <w:pPr>
              <w:jc w:val="center"/>
              <w:rPr>
                <w:rFonts w:ascii="GHEA Grapalat" w:hAnsi="GHEA Grapalat"/>
                <w:sz w:val="18"/>
              </w:rPr>
            </w:pPr>
          </w:p>
        </w:tc>
        <w:tc>
          <w:tcPr>
            <w:tcW w:w="1980" w:type="dxa"/>
            <w:vAlign w:val="center"/>
          </w:tcPr>
          <w:p w14:paraId="6DA1D17B"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vAlign w:val="center"/>
          </w:tcPr>
          <w:p w14:paraId="73EE4B19"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EB78F1" w:rsidRPr="00EC5C7F" w14:paraId="42BDB399" w14:textId="77777777" w:rsidTr="00C1345C">
        <w:trPr>
          <w:trHeight w:val="246"/>
        </w:trPr>
        <w:tc>
          <w:tcPr>
            <w:tcW w:w="607" w:type="dxa"/>
            <w:vAlign w:val="center"/>
          </w:tcPr>
          <w:p w14:paraId="5594818A" w14:textId="77777777" w:rsidR="00EB78F1" w:rsidRDefault="00EB78F1" w:rsidP="00EB78F1">
            <w:pPr>
              <w:jc w:val="center"/>
              <w:rPr>
                <w:rFonts w:ascii="GHEA Grapalat" w:hAnsi="GHEA Grapalat"/>
                <w:sz w:val="20"/>
                <w:lang w:val="hy-AM"/>
              </w:rPr>
            </w:pPr>
          </w:p>
          <w:p w14:paraId="0016D260" w14:textId="77777777" w:rsidR="00EB78F1" w:rsidRDefault="00EB78F1" w:rsidP="00EB78F1">
            <w:pPr>
              <w:jc w:val="center"/>
              <w:rPr>
                <w:rFonts w:ascii="GHEA Grapalat" w:hAnsi="GHEA Grapalat"/>
                <w:sz w:val="20"/>
                <w:lang w:val="hy-AM"/>
              </w:rPr>
            </w:pPr>
          </w:p>
          <w:p w14:paraId="125DEC0B" w14:textId="77777777" w:rsidR="00EB78F1" w:rsidRDefault="00EB78F1" w:rsidP="00EB78F1">
            <w:pPr>
              <w:jc w:val="center"/>
              <w:rPr>
                <w:rFonts w:ascii="GHEA Grapalat" w:hAnsi="GHEA Grapalat"/>
                <w:sz w:val="20"/>
                <w:lang w:val="hy-AM"/>
              </w:rPr>
            </w:pPr>
          </w:p>
          <w:p w14:paraId="69E1F170" w14:textId="77777777" w:rsidR="00EB78F1" w:rsidRDefault="00EB78F1" w:rsidP="00EB78F1">
            <w:pPr>
              <w:jc w:val="center"/>
              <w:rPr>
                <w:rFonts w:ascii="GHEA Grapalat" w:hAnsi="GHEA Grapalat"/>
                <w:sz w:val="20"/>
                <w:lang w:val="hy-AM"/>
              </w:rPr>
            </w:pPr>
          </w:p>
          <w:p w14:paraId="1C2455A1" w14:textId="77777777" w:rsidR="00EB78F1" w:rsidRDefault="00EB78F1" w:rsidP="00EB78F1">
            <w:pPr>
              <w:jc w:val="center"/>
              <w:rPr>
                <w:rFonts w:ascii="GHEA Grapalat" w:hAnsi="GHEA Grapalat"/>
                <w:sz w:val="20"/>
                <w:lang w:val="hy-AM"/>
              </w:rPr>
            </w:pPr>
          </w:p>
          <w:p w14:paraId="48AD110D" w14:textId="77777777" w:rsidR="00EB78F1" w:rsidRDefault="00EB78F1" w:rsidP="00EB78F1">
            <w:pPr>
              <w:jc w:val="center"/>
              <w:rPr>
                <w:rFonts w:ascii="GHEA Grapalat" w:hAnsi="GHEA Grapalat"/>
                <w:sz w:val="20"/>
                <w:lang w:val="hy-AM"/>
              </w:rPr>
            </w:pPr>
          </w:p>
          <w:p w14:paraId="28F17BB0" w14:textId="77777777" w:rsidR="00EB78F1" w:rsidRDefault="00EB78F1" w:rsidP="00EB78F1">
            <w:pPr>
              <w:jc w:val="center"/>
              <w:rPr>
                <w:rFonts w:ascii="GHEA Grapalat" w:hAnsi="GHEA Grapalat"/>
                <w:sz w:val="20"/>
                <w:lang w:val="hy-AM"/>
              </w:rPr>
            </w:pPr>
          </w:p>
          <w:p w14:paraId="3E304B1C" w14:textId="32740BB2" w:rsidR="00EB78F1" w:rsidRDefault="00EB78F1" w:rsidP="00EB78F1">
            <w:pPr>
              <w:jc w:val="center"/>
              <w:rPr>
                <w:rFonts w:ascii="GHEA Grapalat" w:hAnsi="GHEA Grapalat"/>
                <w:sz w:val="20"/>
                <w:lang w:val="hy-AM"/>
              </w:rPr>
            </w:pPr>
            <w:r>
              <w:rPr>
                <w:rFonts w:ascii="GHEA Grapalat" w:hAnsi="GHEA Grapalat"/>
                <w:sz w:val="20"/>
                <w:lang w:val="hy-AM"/>
              </w:rPr>
              <w:t>1</w:t>
            </w:r>
          </w:p>
          <w:p w14:paraId="67DD88EF" w14:textId="77777777" w:rsidR="00EB78F1" w:rsidRDefault="00EB78F1" w:rsidP="00EB78F1">
            <w:pPr>
              <w:jc w:val="center"/>
              <w:rPr>
                <w:rFonts w:ascii="GHEA Grapalat" w:hAnsi="GHEA Grapalat"/>
                <w:sz w:val="20"/>
                <w:lang w:val="hy-AM"/>
              </w:rPr>
            </w:pPr>
          </w:p>
          <w:p w14:paraId="490B828C" w14:textId="77777777" w:rsidR="00EB78F1" w:rsidRDefault="00EB78F1" w:rsidP="00EB78F1">
            <w:pPr>
              <w:jc w:val="center"/>
              <w:rPr>
                <w:rFonts w:ascii="GHEA Grapalat" w:hAnsi="GHEA Grapalat"/>
                <w:sz w:val="20"/>
                <w:lang w:val="hy-AM"/>
              </w:rPr>
            </w:pPr>
          </w:p>
          <w:p w14:paraId="54AD2686" w14:textId="77777777" w:rsidR="00EB78F1" w:rsidRDefault="00EB78F1" w:rsidP="00EB78F1">
            <w:pPr>
              <w:jc w:val="center"/>
              <w:rPr>
                <w:rFonts w:ascii="GHEA Grapalat" w:hAnsi="GHEA Grapalat"/>
                <w:sz w:val="20"/>
                <w:lang w:val="hy-AM"/>
              </w:rPr>
            </w:pPr>
          </w:p>
          <w:p w14:paraId="05BF3CBB" w14:textId="77777777" w:rsidR="00EB78F1" w:rsidRDefault="00EB78F1" w:rsidP="00EB78F1">
            <w:pPr>
              <w:jc w:val="center"/>
              <w:rPr>
                <w:rFonts w:ascii="GHEA Grapalat" w:hAnsi="GHEA Grapalat"/>
                <w:sz w:val="20"/>
                <w:lang w:val="hy-AM"/>
              </w:rPr>
            </w:pPr>
          </w:p>
          <w:p w14:paraId="7C9BCA1F" w14:textId="77777777" w:rsidR="00EB78F1" w:rsidRDefault="00EB78F1" w:rsidP="00EB78F1">
            <w:pPr>
              <w:jc w:val="center"/>
              <w:rPr>
                <w:rFonts w:ascii="GHEA Grapalat" w:hAnsi="GHEA Grapalat"/>
                <w:sz w:val="20"/>
                <w:lang w:val="hy-AM"/>
              </w:rPr>
            </w:pPr>
          </w:p>
          <w:p w14:paraId="1E53FF2C" w14:textId="77777777" w:rsidR="00EB78F1" w:rsidRDefault="00EB78F1" w:rsidP="00EB78F1">
            <w:pPr>
              <w:jc w:val="center"/>
              <w:rPr>
                <w:rFonts w:ascii="GHEA Grapalat" w:hAnsi="GHEA Grapalat"/>
                <w:sz w:val="20"/>
                <w:lang w:val="hy-AM"/>
              </w:rPr>
            </w:pPr>
          </w:p>
          <w:p w14:paraId="6336AE00" w14:textId="77777777" w:rsidR="00EB78F1" w:rsidRDefault="00EB78F1" w:rsidP="00EB78F1">
            <w:pPr>
              <w:jc w:val="center"/>
              <w:rPr>
                <w:rFonts w:ascii="GHEA Grapalat" w:hAnsi="GHEA Grapalat"/>
                <w:sz w:val="20"/>
                <w:lang w:val="hy-AM"/>
              </w:rPr>
            </w:pPr>
          </w:p>
          <w:p w14:paraId="729CC149" w14:textId="77777777" w:rsidR="00EB78F1" w:rsidRDefault="00EB78F1" w:rsidP="00EB78F1">
            <w:pPr>
              <w:jc w:val="center"/>
              <w:rPr>
                <w:rFonts w:ascii="GHEA Grapalat" w:hAnsi="GHEA Grapalat"/>
                <w:sz w:val="20"/>
                <w:lang w:val="hy-AM"/>
              </w:rPr>
            </w:pPr>
          </w:p>
          <w:p w14:paraId="3498A026" w14:textId="77777777" w:rsidR="00EB78F1" w:rsidRDefault="00EB78F1" w:rsidP="00EB78F1">
            <w:pPr>
              <w:jc w:val="center"/>
              <w:rPr>
                <w:rFonts w:ascii="GHEA Grapalat" w:hAnsi="GHEA Grapalat"/>
                <w:sz w:val="20"/>
                <w:lang w:val="hy-AM"/>
              </w:rPr>
            </w:pPr>
          </w:p>
          <w:p w14:paraId="091B3CE8" w14:textId="77777777" w:rsidR="00EB78F1" w:rsidRDefault="00EB78F1" w:rsidP="00EB78F1">
            <w:pPr>
              <w:jc w:val="center"/>
              <w:rPr>
                <w:rFonts w:ascii="GHEA Grapalat" w:hAnsi="GHEA Grapalat"/>
                <w:sz w:val="20"/>
                <w:lang w:val="hy-AM"/>
              </w:rPr>
            </w:pPr>
          </w:p>
          <w:p w14:paraId="0F275F7A" w14:textId="77777777" w:rsidR="00EB78F1" w:rsidRDefault="00EB78F1" w:rsidP="00EB78F1">
            <w:pPr>
              <w:jc w:val="center"/>
              <w:rPr>
                <w:rFonts w:ascii="GHEA Grapalat" w:hAnsi="GHEA Grapalat"/>
                <w:sz w:val="20"/>
                <w:lang w:val="hy-AM"/>
              </w:rPr>
            </w:pPr>
          </w:p>
          <w:p w14:paraId="66BB29C7" w14:textId="77777777" w:rsidR="00EB78F1" w:rsidRDefault="00EB78F1" w:rsidP="00EB78F1">
            <w:pPr>
              <w:jc w:val="center"/>
              <w:rPr>
                <w:rFonts w:ascii="GHEA Grapalat" w:hAnsi="GHEA Grapalat"/>
                <w:sz w:val="20"/>
                <w:lang w:val="hy-AM"/>
              </w:rPr>
            </w:pPr>
          </w:p>
          <w:p w14:paraId="4206D553" w14:textId="77777777" w:rsidR="00EB78F1" w:rsidRDefault="00EB78F1" w:rsidP="00EB78F1">
            <w:pPr>
              <w:jc w:val="center"/>
              <w:rPr>
                <w:rFonts w:ascii="GHEA Grapalat" w:hAnsi="GHEA Grapalat"/>
                <w:sz w:val="20"/>
                <w:lang w:val="hy-AM"/>
              </w:rPr>
            </w:pPr>
          </w:p>
          <w:p w14:paraId="043DC846" w14:textId="77777777" w:rsidR="00EB78F1" w:rsidRDefault="00EB78F1" w:rsidP="00EB78F1">
            <w:pPr>
              <w:jc w:val="center"/>
              <w:rPr>
                <w:rFonts w:ascii="GHEA Grapalat" w:hAnsi="GHEA Grapalat"/>
                <w:sz w:val="20"/>
                <w:lang w:val="hy-AM"/>
              </w:rPr>
            </w:pPr>
          </w:p>
          <w:p w14:paraId="0CE60DF5" w14:textId="77777777" w:rsidR="00EB78F1" w:rsidRDefault="00EB78F1" w:rsidP="00EB78F1">
            <w:pPr>
              <w:jc w:val="center"/>
              <w:rPr>
                <w:rFonts w:ascii="GHEA Grapalat" w:hAnsi="GHEA Grapalat"/>
                <w:sz w:val="20"/>
                <w:lang w:val="hy-AM"/>
              </w:rPr>
            </w:pPr>
          </w:p>
          <w:p w14:paraId="7CF6B821" w14:textId="77777777" w:rsidR="00EB78F1" w:rsidRDefault="00EB78F1" w:rsidP="00EB78F1">
            <w:pPr>
              <w:jc w:val="center"/>
              <w:rPr>
                <w:rFonts w:ascii="GHEA Grapalat" w:hAnsi="GHEA Grapalat"/>
                <w:sz w:val="20"/>
                <w:lang w:val="hy-AM"/>
              </w:rPr>
            </w:pPr>
          </w:p>
          <w:p w14:paraId="23F723DD" w14:textId="77777777" w:rsidR="00EB78F1" w:rsidRDefault="00EB78F1" w:rsidP="00EB78F1">
            <w:pPr>
              <w:jc w:val="center"/>
              <w:rPr>
                <w:rFonts w:ascii="GHEA Grapalat" w:hAnsi="GHEA Grapalat"/>
                <w:sz w:val="20"/>
                <w:lang w:val="hy-AM"/>
              </w:rPr>
            </w:pPr>
          </w:p>
          <w:p w14:paraId="18CFFA55" w14:textId="77777777" w:rsidR="00EB78F1" w:rsidRDefault="00EB78F1" w:rsidP="00EB78F1">
            <w:pPr>
              <w:jc w:val="center"/>
              <w:rPr>
                <w:rFonts w:ascii="GHEA Grapalat" w:hAnsi="GHEA Grapalat"/>
                <w:sz w:val="20"/>
                <w:lang w:val="hy-AM"/>
              </w:rPr>
            </w:pPr>
          </w:p>
          <w:p w14:paraId="4642D553" w14:textId="77777777" w:rsidR="00EB78F1" w:rsidRDefault="00EB78F1" w:rsidP="00EB78F1">
            <w:pPr>
              <w:jc w:val="center"/>
              <w:rPr>
                <w:rFonts w:ascii="GHEA Grapalat" w:hAnsi="GHEA Grapalat"/>
                <w:sz w:val="20"/>
                <w:lang w:val="hy-AM"/>
              </w:rPr>
            </w:pPr>
          </w:p>
          <w:p w14:paraId="23A484E9" w14:textId="77777777" w:rsidR="00EB78F1" w:rsidRDefault="00EB78F1" w:rsidP="00EB78F1">
            <w:pPr>
              <w:jc w:val="center"/>
              <w:rPr>
                <w:rFonts w:ascii="GHEA Grapalat" w:hAnsi="GHEA Grapalat"/>
                <w:sz w:val="20"/>
                <w:lang w:val="hy-AM"/>
              </w:rPr>
            </w:pPr>
          </w:p>
          <w:p w14:paraId="274F248C" w14:textId="77777777" w:rsidR="00EB78F1" w:rsidRDefault="00EB78F1" w:rsidP="00EB78F1">
            <w:pPr>
              <w:rPr>
                <w:rFonts w:ascii="GHEA Grapalat" w:hAnsi="GHEA Grapalat"/>
                <w:sz w:val="20"/>
                <w:lang w:val="hy-AM"/>
              </w:rPr>
            </w:pPr>
          </w:p>
          <w:p w14:paraId="205966F4" w14:textId="77777777" w:rsidR="00EB78F1" w:rsidRDefault="00EB78F1" w:rsidP="00EB78F1">
            <w:pPr>
              <w:jc w:val="center"/>
              <w:rPr>
                <w:rFonts w:ascii="GHEA Grapalat" w:hAnsi="GHEA Grapalat"/>
                <w:sz w:val="20"/>
                <w:lang w:val="hy-AM"/>
              </w:rPr>
            </w:pPr>
          </w:p>
          <w:p w14:paraId="512005EF" w14:textId="77777777" w:rsidR="00EB78F1" w:rsidRDefault="00EB78F1" w:rsidP="00EB78F1">
            <w:pPr>
              <w:jc w:val="center"/>
              <w:rPr>
                <w:rFonts w:ascii="GHEA Grapalat" w:hAnsi="GHEA Grapalat"/>
                <w:sz w:val="20"/>
                <w:lang w:val="hy-AM"/>
              </w:rPr>
            </w:pPr>
          </w:p>
          <w:p w14:paraId="3D3A7B60" w14:textId="208D2020" w:rsidR="00EB78F1" w:rsidRPr="00453E01" w:rsidRDefault="00EB78F1" w:rsidP="00EB78F1">
            <w:pPr>
              <w:jc w:val="center"/>
              <w:rPr>
                <w:rFonts w:ascii="GHEA Grapalat" w:hAnsi="GHEA Grapalat"/>
                <w:sz w:val="20"/>
                <w:lang w:val="hy-AM"/>
              </w:rPr>
            </w:pPr>
          </w:p>
        </w:tc>
        <w:tc>
          <w:tcPr>
            <w:tcW w:w="1620" w:type="dxa"/>
            <w:vAlign w:val="center"/>
          </w:tcPr>
          <w:p w14:paraId="7E296F26" w14:textId="77777777" w:rsidR="00EB78F1" w:rsidRDefault="00EB78F1" w:rsidP="00EB78F1">
            <w:pPr>
              <w:jc w:val="center"/>
              <w:rPr>
                <w:rFonts w:ascii="GHEA Grapalat" w:hAnsi="GHEA Grapalat"/>
                <w:sz w:val="20"/>
              </w:rPr>
            </w:pPr>
          </w:p>
          <w:p w14:paraId="2E9F2563" w14:textId="77777777" w:rsidR="00EB78F1" w:rsidRDefault="00EB78F1" w:rsidP="00EB78F1">
            <w:pPr>
              <w:jc w:val="center"/>
              <w:rPr>
                <w:rFonts w:ascii="GHEA Grapalat" w:hAnsi="GHEA Grapalat"/>
                <w:sz w:val="20"/>
              </w:rPr>
            </w:pPr>
          </w:p>
          <w:p w14:paraId="4345BE59" w14:textId="77777777" w:rsidR="00EB78F1" w:rsidRDefault="00EB78F1" w:rsidP="00EB78F1">
            <w:pPr>
              <w:jc w:val="center"/>
              <w:rPr>
                <w:rFonts w:ascii="GHEA Grapalat" w:hAnsi="GHEA Grapalat"/>
                <w:sz w:val="20"/>
              </w:rPr>
            </w:pPr>
          </w:p>
          <w:p w14:paraId="64C549ED" w14:textId="77777777" w:rsidR="00EB78F1" w:rsidRDefault="00EB78F1" w:rsidP="00EB78F1">
            <w:pPr>
              <w:jc w:val="center"/>
              <w:rPr>
                <w:rFonts w:ascii="GHEA Grapalat" w:hAnsi="GHEA Grapalat"/>
                <w:sz w:val="20"/>
              </w:rPr>
            </w:pPr>
          </w:p>
          <w:p w14:paraId="68F9A4B9" w14:textId="77777777" w:rsidR="00EB78F1" w:rsidRDefault="00EB78F1" w:rsidP="00EB78F1">
            <w:pPr>
              <w:jc w:val="center"/>
              <w:rPr>
                <w:rFonts w:ascii="GHEA Grapalat" w:hAnsi="GHEA Grapalat"/>
                <w:sz w:val="20"/>
              </w:rPr>
            </w:pPr>
          </w:p>
          <w:p w14:paraId="1A3A0968" w14:textId="77777777" w:rsidR="00EB78F1" w:rsidRDefault="00EB78F1" w:rsidP="00EB78F1">
            <w:pPr>
              <w:jc w:val="center"/>
              <w:rPr>
                <w:rFonts w:ascii="GHEA Grapalat" w:hAnsi="GHEA Grapalat"/>
                <w:sz w:val="20"/>
              </w:rPr>
            </w:pPr>
          </w:p>
          <w:p w14:paraId="4F328298" w14:textId="77777777" w:rsidR="00EB78F1" w:rsidRDefault="00EB78F1" w:rsidP="00EB78F1">
            <w:pPr>
              <w:jc w:val="center"/>
              <w:rPr>
                <w:rFonts w:ascii="GHEA Grapalat" w:hAnsi="GHEA Grapalat"/>
                <w:sz w:val="20"/>
              </w:rPr>
            </w:pPr>
          </w:p>
          <w:p w14:paraId="32F3DFC2" w14:textId="07D88C5E" w:rsidR="00EB78F1" w:rsidRDefault="00EB78F1" w:rsidP="00EB78F1">
            <w:pPr>
              <w:jc w:val="center"/>
              <w:rPr>
                <w:rFonts w:ascii="GHEA Grapalat" w:hAnsi="GHEA Grapalat"/>
                <w:sz w:val="20"/>
                <w:lang w:val="hy-AM"/>
              </w:rPr>
            </w:pPr>
            <w:r w:rsidRPr="00EB78F1">
              <w:rPr>
                <w:rFonts w:ascii="GHEA Grapalat" w:hAnsi="GHEA Grapalat"/>
                <w:bCs/>
                <w:sz w:val="20"/>
                <w:lang w:val="hy-AM"/>
              </w:rPr>
              <w:t>71351540/1052</w:t>
            </w:r>
          </w:p>
          <w:p w14:paraId="1E11A3C7" w14:textId="77777777" w:rsidR="00EB78F1" w:rsidRDefault="00EB78F1" w:rsidP="00EB78F1">
            <w:pPr>
              <w:jc w:val="center"/>
              <w:rPr>
                <w:rFonts w:ascii="GHEA Grapalat" w:hAnsi="GHEA Grapalat"/>
                <w:sz w:val="20"/>
                <w:lang w:val="hy-AM"/>
              </w:rPr>
            </w:pPr>
          </w:p>
          <w:p w14:paraId="076824CB" w14:textId="77777777" w:rsidR="00EB78F1" w:rsidRDefault="00EB78F1" w:rsidP="00EB78F1">
            <w:pPr>
              <w:jc w:val="center"/>
              <w:rPr>
                <w:rFonts w:ascii="GHEA Grapalat" w:hAnsi="GHEA Grapalat"/>
                <w:sz w:val="20"/>
                <w:lang w:val="hy-AM"/>
              </w:rPr>
            </w:pPr>
          </w:p>
          <w:p w14:paraId="714A1103" w14:textId="77777777" w:rsidR="00EB78F1" w:rsidRDefault="00EB78F1" w:rsidP="00EB78F1">
            <w:pPr>
              <w:jc w:val="center"/>
              <w:rPr>
                <w:rFonts w:ascii="GHEA Grapalat" w:hAnsi="GHEA Grapalat"/>
                <w:sz w:val="20"/>
                <w:lang w:val="hy-AM"/>
              </w:rPr>
            </w:pPr>
          </w:p>
          <w:p w14:paraId="3D3A4095" w14:textId="77777777" w:rsidR="00EB78F1" w:rsidRDefault="00EB78F1" w:rsidP="00EB78F1">
            <w:pPr>
              <w:jc w:val="center"/>
              <w:rPr>
                <w:rFonts w:ascii="GHEA Grapalat" w:hAnsi="GHEA Grapalat"/>
                <w:sz w:val="20"/>
                <w:lang w:val="hy-AM"/>
              </w:rPr>
            </w:pPr>
          </w:p>
          <w:p w14:paraId="025EC362" w14:textId="77777777" w:rsidR="00EB78F1" w:rsidRDefault="00EB78F1" w:rsidP="00EB78F1">
            <w:pPr>
              <w:jc w:val="center"/>
              <w:rPr>
                <w:rFonts w:ascii="GHEA Grapalat" w:hAnsi="GHEA Grapalat"/>
                <w:sz w:val="20"/>
                <w:lang w:val="hy-AM"/>
              </w:rPr>
            </w:pPr>
          </w:p>
          <w:p w14:paraId="54D09A67" w14:textId="77777777" w:rsidR="00EB78F1" w:rsidRDefault="00EB78F1" w:rsidP="00EB78F1">
            <w:pPr>
              <w:jc w:val="center"/>
              <w:rPr>
                <w:rFonts w:ascii="GHEA Grapalat" w:hAnsi="GHEA Grapalat"/>
                <w:sz w:val="20"/>
                <w:lang w:val="hy-AM"/>
              </w:rPr>
            </w:pPr>
          </w:p>
          <w:p w14:paraId="298AC7A9" w14:textId="77777777" w:rsidR="00EB78F1" w:rsidRDefault="00EB78F1" w:rsidP="00EB78F1">
            <w:pPr>
              <w:jc w:val="center"/>
              <w:rPr>
                <w:rFonts w:ascii="GHEA Grapalat" w:hAnsi="GHEA Grapalat"/>
                <w:sz w:val="20"/>
                <w:lang w:val="hy-AM"/>
              </w:rPr>
            </w:pPr>
          </w:p>
          <w:p w14:paraId="2BDFE5DD" w14:textId="77777777" w:rsidR="00EB78F1" w:rsidRDefault="00EB78F1" w:rsidP="00EB78F1">
            <w:pPr>
              <w:jc w:val="center"/>
              <w:rPr>
                <w:rFonts w:ascii="GHEA Grapalat" w:hAnsi="GHEA Grapalat"/>
                <w:sz w:val="20"/>
                <w:lang w:val="hy-AM"/>
              </w:rPr>
            </w:pPr>
          </w:p>
          <w:p w14:paraId="6306D51F" w14:textId="77777777" w:rsidR="00EB78F1" w:rsidRDefault="00EB78F1" w:rsidP="00EB78F1">
            <w:pPr>
              <w:jc w:val="center"/>
              <w:rPr>
                <w:rFonts w:ascii="GHEA Grapalat" w:hAnsi="GHEA Grapalat"/>
                <w:sz w:val="20"/>
                <w:lang w:val="hy-AM"/>
              </w:rPr>
            </w:pPr>
          </w:p>
          <w:p w14:paraId="4111E98A" w14:textId="77777777" w:rsidR="00EB78F1" w:rsidRDefault="00EB78F1" w:rsidP="00EB78F1">
            <w:pPr>
              <w:jc w:val="center"/>
              <w:rPr>
                <w:rFonts w:ascii="GHEA Grapalat" w:hAnsi="GHEA Grapalat"/>
                <w:sz w:val="20"/>
                <w:lang w:val="hy-AM"/>
              </w:rPr>
            </w:pPr>
          </w:p>
          <w:p w14:paraId="15D2D167" w14:textId="77777777" w:rsidR="00EB78F1" w:rsidRDefault="00EB78F1" w:rsidP="00EB78F1">
            <w:pPr>
              <w:jc w:val="center"/>
              <w:rPr>
                <w:rFonts w:ascii="GHEA Grapalat" w:hAnsi="GHEA Grapalat"/>
                <w:sz w:val="20"/>
                <w:lang w:val="hy-AM"/>
              </w:rPr>
            </w:pPr>
          </w:p>
          <w:p w14:paraId="573DF640" w14:textId="77777777" w:rsidR="00EB78F1" w:rsidRDefault="00EB78F1" w:rsidP="00EB78F1">
            <w:pPr>
              <w:jc w:val="center"/>
              <w:rPr>
                <w:rFonts w:ascii="GHEA Grapalat" w:hAnsi="GHEA Grapalat"/>
                <w:sz w:val="20"/>
                <w:lang w:val="hy-AM"/>
              </w:rPr>
            </w:pPr>
          </w:p>
          <w:p w14:paraId="110A8278" w14:textId="77777777" w:rsidR="00EB78F1" w:rsidRDefault="00EB78F1" w:rsidP="00EB78F1">
            <w:pPr>
              <w:jc w:val="center"/>
              <w:rPr>
                <w:rFonts w:ascii="GHEA Grapalat" w:hAnsi="GHEA Grapalat"/>
                <w:sz w:val="20"/>
                <w:lang w:val="hy-AM"/>
              </w:rPr>
            </w:pPr>
          </w:p>
          <w:p w14:paraId="23E4EF29" w14:textId="77777777" w:rsidR="00EB78F1" w:rsidRDefault="00EB78F1" w:rsidP="00EB78F1">
            <w:pPr>
              <w:jc w:val="center"/>
              <w:rPr>
                <w:rFonts w:ascii="GHEA Grapalat" w:hAnsi="GHEA Grapalat"/>
                <w:sz w:val="20"/>
                <w:lang w:val="hy-AM"/>
              </w:rPr>
            </w:pPr>
          </w:p>
          <w:p w14:paraId="468E6FA0" w14:textId="77777777" w:rsidR="00EB78F1" w:rsidRDefault="00EB78F1" w:rsidP="00EB78F1">
            <w:pPr>
              <w:jc w:val="center"/>
              <w:rPr>
                <w:rFonts w:ascii="GHEA Grapalat" w:hAnsi="GHEA Grapalat"/>
                <w:sz w:val="20"/>
                <w:lang w:val="hy-AM"/>
              </w:rPr>
            </w:pPr>
          </w:p>
          <w:p w14:paraId="4CD7ECF9" w14:textId="77777777" w:rsidR="00EB78F1" w:rsidRDefault="00EB78F1" w:rsidP="00EB78F1">
            <w:pPr>
              <w:jc w:val="center"/>
              <w:rPr>
                <w:rFonts w:ascii="GHEA Grapalat" w:hAnsi="GHEA Grapalat"/>
                <w:sz w:val="20"/>
                <w:lang w:val="hy-AM"/>
              </w:rPr>
            </w:pPr>
          </w:p>
          <w:p w14:paraId="40F5C76B" w14:textId="77777777" w:rsidR="00EB78F1" w:rsidRDefault="00EB78F1" w:rsidP="00EB78F1">
            <w:pPr>
              <w:jc w:val="center"/>
              <w:rPr>
                <w:rFonts w:ascii="GHEA Grapalat" w:hAnsi="GHEA Grapalat"/>
                <w:sz w:val="20"/>
                <w:lang w:val="hy-AM"/>
              </w:rPr>
            </w:pPr>
          </w:p>
          <w:p w14:paraId="2E891499" w14:textId="77777777" w:rsidR="00EB78F1" w:rsidRDefault="00EB78F1" w:rsidP="00EB78F1">
            <w:pPr>
              <w:jc w:val="center"/>
              <w:rPr>
                <w:rFonts w:ascii="GHEA Grapalat" w:hAnsi="GHEA Grapalat"/>
                <w:sz w:val="20"/>
                <w:lang w:val="hy-AM"/>
              </w:rPr>
            </w:pPr>
          </w:p>
          <w:p w14:paraId="269FC8A1" w14:textId="77777777" w:rsidR="00EB78F1" w:rsidRDefault="00EB78F1" w:rsidP="00EB78F1">
            <w:pPr>
              <w:rPr>
                <w:rFonts w:ascii="GHEA Grapalat" w:hAnsi="GHEA Grapalat"/>
                <w:sz w:val="20"/>
                <w:lang w:val="hy-AM"/>
              </w:rPr>
            </w:pPr>
          </w:p>
          <w:p w14:paraId="76C8E1CC" w14:textId="77777777" w:rsidR="00EB78F1" w:rsidRDefault="00EB78F1" w:rsidP="00EB78F1">
            <w:pPr>
              <w:jc w:val="center"/>
              <w:rPr>
                <w:rFonts w:ascii="GHEA Grapalat" w:hAnsi="GHEA Grapalat"/>
                <w:sz w:val="20"/>
                <w:lang w:val="hy-AM"/>
              </w:rPr>
            </w:pPr>
          </w:p>
          <w:p w14:paraId="6082F7D9" w14:textId="77777777" w:rsidR="00EB78F1" w:rsidRDefault="00EB78F1" w:rsidP="00EB78F1">
            <w:pPr>
              <w:jc w:val="center"/>
              <w:rPr>
                <w:rFonts w:ascii="GHEA Grapalat" w:hAnsi="GHEA Grapalat"/>
                <w:sz w:val="20"/>
                <w:lang w:val="hy-AM"/>
              </w:rPr>
            </w:pPr>
          </w:p>
          <w:p w14:paraId="079BEF77" w14:textId="7A300DC4" w:rsidR="00EB78F1" w:rsidRPr="00F375B7" w:rsidRDefault="00EB78F1" w:rsidP="00EB78F1">
            <w:pPr>
              <w:jc w:val="center"/>
              <w:rPr>
                <w:rFonts w:ascii="GHEA Grapalat" w:hAnsi="GHEA Grapalat"/>
                <w:sz w:val="20"/>
                <w:lang w:val="hy-AM"/>
              </w:rPr>
            </w:pPr>
          </w:p>
        </w:tc>
        <w:tc>
          <w:tcPr>
            <w:tcW w:w="5310" w:type="dxa"/>
            <w:tcBorders>
              <w:top w:val="single" w:sz="4" w:space="0" w:color="auto"/>
              <w:left w:val="single" w:sz="4" w:space="0" w:color="auto"/>
              <w:bottom w:val="single" w:sz="4" w:space="0" w:color="auto"/>
              <w:right w:val="single" w:sz="4" w:space="0" w:color="auto"/>
            </w:tcBorders>
          </w:tcPr>
          <w:p w14:paraId="0BA78209" w14:textId="77777777" w:rsidR="00EB78F1" w:rsidRPr="00EB78F1" w:rsidRDefault="00EB78F1" w:rsidP="00EB78F1">
            <w:pPr>
              <w:ind w:right="180"/>
              <w:jc w:val="both"/>
              <w:rPr>
                <w:rFonts w:ascii="GHEA Grapalat" w:hAnsi="GHEA Grapalat" w:cs="Sylfaen"/>
                <w:bCs/>
                <w:iCs/>
                <w:sz w:val="20"/>
                <w:szCs w:val="20"/>
                <w:lang w:val="hy-AM" w:eastAsia="ru-RU"/>
              </w:rPr>
            </w:pPr>
            <w:r w:rsidRPr="00EB78F1">
              <w:rPr>
                <w:rFonts w:ascii="GHEA Grapalat" w:hAnsi="GHEA Grapalat" w:cs="Sylfaen"/>
                <w:bCs/>
                <w:iCs/>
                <w:sz w:val="20"/>
                <w:szCs w:val="20"/>
                <w:lang w:val="hy-AM" w:eastAsia="ru-RU"/>
              </w:rPr>
              <w:lastRenderedPageBreak/>
              <w:t>Ծառայության մատուցման ընդհանուր պահանջների</w:t>
            </w:r>
          </w:p>
          <w:p w14:paraId="34343969" w14:textId="77777777" w:rsidR="00EB78F1" w:rsidRPr="00EB78F1" w:rsidRDefault="00EB78F1" w:rsidP="00EB78F1">
            <w:pPr>
              <w:ind w:right="180"/>
              <w:jc w:val="both"/>
              <w:rPr>
                <w:rFonts w:ascii="GHEA Grapalat" w:hAnsi="GHEA Grapalat" w:cs="Sylfaen"/>
                <w:bCs/>
                <w:iCs/>
                <w:sz w:val="20"/>
                <w:szCs w:val="20"/>
                <w:lang w:val="hy-AM" w:eastAsia="ru-RU"/>
              </w:rPr>
            </w:pPr>
            <w:r w:rsidRPr="00EB78F1">
              <w:rPr>
                <w:rFonts w:ascii="GHEA Grapalat" w:hAnsi="GHEA Grapalat" w:cs="Sylfaen"/>
                <w:bCs/>
                <w:iCs/>
                <w:sz w:val="20"/>
                <w:szCs w:val="20"/>
                <w:lang w:val="hy-AM" w:eastAsia="ru-RU"/>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528B4D12" w14:textId="77777777" w:rsidR="00EB78F1" w:rsidRPr="00EB78F1" w:rsidRDefault="00EB78F1" w:rsidP="00EB78F1">
            <w:pPr>
              <w:ind w:right="180"/>
              <w:jc w:val="both"/>
              <w:rPr>
                <w:rFonts w:ascii="GHEA Grapalat" w:hAnsi="GHEA Grapalat" w:cs="Sylfaen"/>
                <w:bCs/>
                <w:iCs/>
                <w:sz w:val="20"/>
                <w:szCs w:val="20"/>
                <w:lang w:val="hy-AM" w:eastAsia="ru-RU"/>
              </w:rPr>
            </w:pPr>
            <w:r w:rsidRPr="00EB78F1">
              <w:rPr>
                <w:rFonts w:ascii="GHEA Grapalat" w:hAnsi="GHEA Grapalat" w:cs="Sylfaen"/>
                <w:bCs/>
                <w:iCs/>
                <w:sz w:val="20"/>
                <w:szCs w:val="20"/>
                <w:lang w:val="hy-AM" w:eastAsia="ru-RU"/>
              </w:rPr>
              <w:t xml:space="preserve">2. Տեխնիկական հսկողության ծառայությունները պետք է իրականացվեն ՀՀ Քաղաքաշինության նախարարի 28.04.1998թ.-ի N44 հրամանով հաստատված շինարարության որակի տեխնիկական </w:t>
            </w:r>
            <w:r w:rsidRPr="00EB78F1">
              <w:rPr>
                <w:rFonts w:ascii="GHEA Grapalat" w:hAnsi="GHEA Grapalat" w:cs="Sylfaen"/>
                <w:bCs/>
                <w:iCs/>
                <w:sz w:val="20"/>
                <w:szCs w:val="20"/>
                <w:lang w:val="hy-AM" w:eastAsia="ru-RU"/>
              </w:rPr>
              <w:lastRenderedPageBreak/>
              <w:t>հսկողության իրականացման հրահանգով և Պատվիրատուի կողմից տրամադրվող պարտականությունների շրջանակներում:</w:t>
            </w:r>
          </w:p>
          <w:p w14:paraId="451897A0" w14:textId="77777777" w:rsidR="00EB78F1" w:rsidRPr="00EB78F1" w:rsidRDefault="00EB78F1" w:rsidP="00EB78F1">
            <w:pPr>
              <w:ind w:right="180"/>
              <w:jc w:val="both"/>
              <w:rPr>
                <w:rFonts w:ascii="GHEA Grapalat" w:hAnsi="GHEA Grapalat" w:cs="Sylfaen"/>
                <w:bCs/>
                <w:iCs/>
                <w:sz w:val="20"/>
                <w:szCs w:val="20"/>
                <w:lang w:val="hy-AM" w:eastAsia="ru-RU"/>
              </w:rPr>
            </w:pPr>
            <w:r w:rsidRPr="00EB78F1">
              <w:rPr>
                <w:rFonts w:ascii="GHEA Grapalat" w:hAnsi="GHEA Grapalat" w:cs="Sylfaen"/>
                <w:bCs/>
                <w:iCs/>
                <w:sz w:val="20"/>
                <w:szCs w:val="20"/>
                <w:lang w:val="hy-AM" w:eastAsia="ru-RU"/>
              </w:rPr>
              <w:t>3. Տեխնիկական հսկողություն իրականացնողի հիմնական պարտականություններն են՝</w:t>
            </w:r>
          </w:p>
          <w:p w14:paraId="5B7D9C75" w14:textId="77777777" w:rsidR="00EB78F1" w:rsidRPr="00EB78F1" w:rsidRDefault="00EB78F1" w:rsidP="00EB78F1">
            <w:pPr>
              <w:ind w:right="180"/>
              <w:jc w:val="both"/>
              <w:rPr>
                <w:rFonts w:ascii="GHEA Grapalat" w:hAnsi="GHEA Grapalat" w:cs="Sylfaen"/>
                <w:bCs/>
                <w:iCs/>
                <w:sz w:val="20"/>
                <w:szCs w:val="20"/>
                <w:lang w:val="hy-AM" w:eastAsia="ru-RU"/>
              </w:rPr>
            </w:pPr>
            <w:r w:rsidRPr="00EB78F1">
              <w:rPr>
                <w:rFonts w:ascii="GHEA Grapalat" w:hAnsi="GHEA Grapalat" w:cs="Sylfaen"/>
                <w:bCs/>
                <w:iCs/>
                <w:sz w:val="20"/>
                <w:szCs w:val="20"/>
                <w:lang w:val="hy-AM" w:eastAsia="ru-RU"/>
              </w:rPr>
              <w:t>• շինարարության սկզբից մինչև ավարտը ընկած ժամանակահատվածում ամենօրյա ռեժիմով լուսանկարահանել շինարարության օբյեկտի վիճակը,</w:t>
            </w:r>
          </w:p>
          <w:p w14:paraId="7CE80B58" w14:textId="77777777" w:rsidR="00EB78F1" w:rsidRPr="00EB78F1" w:rsidRDefault="00EB78F1" w:rsidP="00EB78F1">
            <w:pPr>
              <w:ind w:right="180"/>
              <w:jc w:val="both"/>
              <w:rPr>
                <w:rFonts w:ascii="GHEA Grapalat" w:hAnsi="GHEA Grapalat" w:cs="Sylfaen"/>
                <w:bCs/>
                <w:iCs/>
                <w:sz w:val="20"/>
                <w:szCs w:val="20"/>
                <w:lang w:val="hy-AM" w:eastAsia="ru-RU"/>
              </w:rPr>
            </w:pPr>
            <w:r w:rsidRPr="00EB78F1">
              <w:rPr>
                <w:rFonts w:ascii="GHEA Grapalat" w:hAnsi="GHEA Grapalat" w:cs="Sylfaen"/>
                <w:bCs/>
                <w:iCs/>
                <w:sz w:val="20"/>
                <w:szCs w:val="20"/>
                <w:lang w:val="hy-AM" w:eastAsia="ru-RU"/>
              </w:rPr>
              <w:t>• ապահովել կատարվող աշխատանքների համապատասխանությունը կապալի պայմանագրի պայմաններին, շինարարական նորմերին և կանոններին,</w:t>
            </w:r>
          </w:p>
          <w:p w14:paraId="6D081CD0" w14:textId="77777777" w:rsidR="00EB78F1" w:rsidRPr="00EB78F1" w:rsidRDefault="00EB78F1" w:rsidP="00EB78F1">
            <w:pPr>
              <w:ind w:right="180"/>
              <w:jc w:val="both"/>
              <w:rPr>
                <w:rFonts w:ascii="GHEA Grapalat" w:hAnsi="GHEA Grapalat" w:cs="Sylfaen"/>
                <w:bCs/>
                <w:iCs/>
                <w:sz w:val="20"/>
                <w:szCs w:val="20"/>
                <w:lang w:val="hy-AM" w:eastAsia="ru-RU"/>
              </w:rPr>
            </w:pPr>
            <w:r w:rsidRPr="00EB78F1">
              <w:rPr>
                <w:rFonts w:ascii="GHEA Grapalat" w:hAnsi="GHEA Grapalat" w:cs="Sylfaen"/>
                <w:bCs/>
                <w:iCs/>
                <w:sz w:val="20"/>
                <w:szCs w:val="20"/>
                <w:lang w:val="hy-AM" w:eastAsia="ru-RU"/>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6B463C7D" w14:textId="77777777" w:rsidR="00EB78F1" w:rsidRPr="00EB78F1" w:rsidRDefault="00EB78F1" w:rsidP="00EB78F1">
            <w:pPr>
              <w:ind w:right="180"/>
              <w:jc w:val="both"/>
              <w:rPr>
                <w:rFonts w:ascii="GHEA Grapalat" w:hAnsi="GHEA Grapalat" w:cs="Sylfaen"/>
                <w:bCs/>
                <w:iCs/>
                <w:sz w:val="20"/>
                <w:szCs w:val="20"/>
                <w:lang w:val="hy-AM" w:eastAsia="ru-RU"/>
              </w:rPr>
            </w:pPr>
            <w:r w:rsidRPr="00EB78F1">
              <w:rPr>
                <w:rFonts w:ascii="GHEA Grapalat" w:hAnsi="GHEA Grapalat" w:cs="Sylfaen"/>
                <w:bCs/>
                <w:iCs/>
                <w:sz w:val="20"/>
                <w:szCs w:val="20"/>
                <w:lang w:val="hy-AM" w:eastAsia="ru-RU"/>
              </w:rPr>
              <w:t>• ստուգել և հաստատել աշխատանքային և կատարողական փաստաթղթերը՝ նախապատրաստված Կապալառուի կողմից,</w:t>
            </w:r>
          </w:p>
          <w:p w14:paraId="008B7B07" w14:textId="77777777" w:rsidR="00EB78F1" w:rsidRPr="00EB78F1" w:rsidRDefault="00EB78F1" w:rsidP="00EB78F1">
            <w:pPr>
              <w:ind w:right="180"/>
              <w:jc w:val="both"/>
              <w:rPr>
                <w:rFonts w:ascii="GHEA Grapalat" w:hAnsi="GHEA Grapalat" w:cs="Sylfaen"/>
                <w:bCs/>
                <w:iCs/>
                <w:sz w:val="20"/>
                <w:szCs w:val="20"/>
                <w:lang w:val="hy-AM" w:eastAsia="ru-RU"/>
              </w:rPr>
            </w:pPr>
            <w:r w:rsidRPr="00EB78F1">
              <w:rPr>
                <w:rFonts w:ascii="GHEA Grapalat" w:hAnsi="GHEA Grapalat" w:cs="Sylfaen"/>
                <w:bCs/>
                <w:iCs/>
                <w:sz w:val="20"/>
                <w:szCs w:val="20"/>
                <w:lang w:val="hy-AM" w:eastAsia="ru-RU"/>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01FB7983" w14:textId="77777777" w:rsidR="00EB78F1" w:rsidRPr="00EB78F1" w:rsidRDefault="00EB78F1" w:rsidP="00EB78F1">
            <w:pPr>
              <w:ind w:right="180"/>
              <w:jc w:val="both"/>
              <w:rPr>
                <w:rFonts w:ascii="GHEA Grapalat" w:hAnsi="GHEA Grapalat" w:cs="Sylfaen"/>
                <w:bCs/>
                <w:iCs/>
                <w:sz w:val="20"/>
                <w:szCs w:val="20"/>
                <w:lang w:val="hy-AM" w:eastAsia="ru-RU"/>
              </w:rPr>
            </w:pPr>
            <w:r w:rsidRPr="00EB78F1">
              <w:rPr>
                <w:rFonts w:ascii="GHEA Grapalat" w:hAnsi="GHEA Grapalat" w:cs="Sylfaen"/>
                <w:bCs/>
                <w:iCs/>
                <w:sz w:val="20"/>
                <w:szCs w:val="20"/>
                <w:lang w:val="hy-AM" w:eastAsia="ru-RU"/>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27715263" w14:textId="77777777" w:rsidR="00EB78F1" w:rsidRPr="00EB78F1" w:rsidRDefault="00EB78F1" w:rsidP="00EB78F1">
            <w:pPr>
              <w:ind w:right="180"/>
              <w:jc w:val="both"/>
              <w:rPr>
                <w:rFonts w:ascii="GHEA Grapalat" w:hAnsi="GHEA Grapalat" w:cs="Sylfaen"/>
                <w:bCs/>
                <w:iCs/>
                <w:sz w:val="20"/>
                <w:szCs w:val="20"/>
                <w:lang w:val="hy-AM" w:eastAsia="ru-RU"/>
              </w:rPr>
            </w:pPr>
            <w:r w:rsidRPr="00EB78F1">
              <w:rPr>
                <w:rFonts w:ascii="GHEA Grapalat" w:hAnsi="GHEA Grapalat" w:cs="Sylfaen"/>
                <w:bCs/>
                <w:iCs/>
                <w:sz w:val="20"/>
                <w:szCs w:val="20"/>
                <w:lang w:val="hy-AM" w:eastAsia="ru-RU"/>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41725CFE" w14:textId="77777777" w:rsidR="00EB78F1" w:rsidRPr="00EB78F1" w:rsidRDefault="00EB78F1" w:rsidP="00EB78F1">
            <w:pPr>
              <w:ind w:right="180"/>
              <w:jc w:val="both"/>
              <w:rPr>
                <w:rFonts w:ascii="GHEA Grapalat" w:hAnsi="GHEA Grapalat" w:cs="Sylfaen"/>
                <w:bCs/>
                <w:iCs/>
                <w:sz w:val="20"/>
                <w:szCs w:val="20"/>
                <w:lang w:val="hy-AM" w:eastAsia="ru-RU"/>
              </w:rPr>
            </w:pPr>
            <w:r w:rsidRPr="00EB78F1">
              <w:rPr>
                <w:rFonts w:ascii="GHEA Grapalat" w:hAnsi="GHEA Grapalat" w:cs="Sylfaen"/>
                <w:bCs/>
                <w:iCs/>
                <w:sz w:val="20"/>
                <w:szCs w:val="20"/>
                <w:lang w:val="hy-AM" w:eastAsia="ru-RU"/>
              </w:rPr>
              <w:t xml:space="preserve">• կատարել որակի և քանակի ամենօրյա հսկումը (համապատասխան նշում կատարելով մատյանում), </w:t>
            </w:r>
            <w:r w:rsidRPr="00EB78F1">
              <w:rPr>
                <w:rFonts w:ascii="GHEA Grapalat" w:hAnsi="GHEA Grapalat" w:cs="Sylfaen"/>
                <w:bCs/>
                <w:iCs/>
                <w:sz w:val="20"/>
                <w:szCs w:val="20"/>
                <w:lang w:val="hy-AM" w:eastAsia="ru-RU"/>
              </w:rPr>
              <w:lastRenderedPageBreak/>
              <w:t>այն աշխատանքների անհրաժեշտ փորձարկումները, որոնք կատարվում են կապալի պայմանագրի իրականացման շրջանակում,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5B66503B" w14:textId="77777777" w:rsidR="00EB78F1" w:rsidRPr="00EB78F1" w:rsidRDefault="00EB78F1" w:rsidP="00EB78F1">
            <w:pPr>
              <w:ind w:right="180"/>
              <w:jc w:val="both"/>
              <w:rPr>
                <w:rFonts w:ascii="GHEA Grapalat" w:hAnsi="GHEA Grapalat" w:cs="Sylfaen"/>
                <w:bCs/>
                <w:iCs/>
                <w:sz w:val="20"/>
                <w:szCs w:val="20"/>
                <w:lang w:val="hy-AM" w:eastAsia="ru-RU"/>
              </w:rPr>
            </w:pPr>
            <w:r w:rsidRPr="00EB78F1">
              <w:rPr>
                <w:rFonts w:ascii="GHEA Grapalat" w:hAnsi="GHEA Grapalat" w:cs="Sylfaen"/>
                <w:bCs/>
                <w:iCs/>
                <w:sz w:val="20"/>
                <w:szCs w:val="20"/>
                <w:lang w:val="hy-AM" w:eastAsia="ru-RU"/>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7F20C265" w14:textId="77777777" w:rsidR="00EB78F1" w:rsidRPr="00EB78F1" w:rsidRDefault="00EB78F1" w:rsidP="00EB78F1">
            <w:pPr>
              <w:ind w:right="180"/>
              <w:jc w:val="both"/>
              <w:rPr>
                <w:rFonts w:ascii="GHEA Grapalat" w:hAnsi="GHEA Grapalat" w:cs="Sylfaen"/>
                <w:bCs/>
                <w:iCs/>
                <w:sz w:val="20"/>
                <w:szCs w:val="20"/>
                <w:lang w:val="hy-AM" w:eastAsia="ru-RU"/>
              </w:rPr>
            </w:pPr>
            <w:r w:rsidRPr="00EB78F1">
              <w:rPr>
                <w:rFonts w:ascii="GHEA Grapalat" w:hAnsi="GHEA Grapalat" w:cs="Sylfaen"/>
                <w:bCs/>
                <w:iCs/>
                <w:sz w:val="20"/>
                <w:szCs w:val="20"/>
                <w:lang w:val="hy-AM" w:eastAsia="ru-RU"/>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26CE8A2A" w14:textId="77777777" w:rsidR="00EB78F1" w:rsidRPr="00EB78F1" w:rsidRDefault="00EB78F1" w:rsidP="00EB78F1">
            <w:pPr>
              <w:ind w:right="180"/>
              <w:jc w:val="both"/>
              <w:rPr>
                <w:rFonts w:ascii="GHEA Grapalat" w:hAnsi="GHEA Grapalat" w:cs="Sylfaen"/>
                <w:bCs/>
                <w:iCs/>
                <w:sz w:val="20"/>
                <w:szCs w:val="20"/>
                <w:lang w:val="hy-AM" w:eastAsia="ru-RU"/>
              </w:rPr>
            </w:pPr>
            <w:r w:rsidRPr="00EB78F1">
              <w:rPr>
                <w:rFonts w:ascii="GHEA Grapalat" w:hAnsi="GHEA Grapalat" w:cs="Sylfaen"/>
                <w:bCs/>
                <w:iCs/>
                <w:sz w:val="20"/>
                <w:szCs w:val="20"/>
                <w:lang w:val="hy-AM" w:eastAsia="ru-RU"/>
              </w:rPr>
              <w:t>• կատարել աշխատանքների ծավալների չափագրումներ և մասնակցել կատարողական փաստաթղթերի կազմմանը և հաստատմանը,</w:t>
            </w:r>
          </w:p>
          <w:p w14:paraId="5C972F45" w14:textId="77777777" w:rsidR="00EB78F1" w:rsidRPr="00EB78F1" w:rsidRDefault="00EB78F1" w:rsidP="00EB78F1">
            <w:pPr>
              <w:ind w:right="180"/>
              <w:jc w:val="both"/>
              <w:rPr>
                <w:rFonts w:ascii="GHEA Grapalat" w:hAnsi="GHEA Grapalat" w:cs="Sylfaen"/>
                <w:bCs/>
                <w:iCs/>
                <w:sz w:val="20"/>
                <w:szCs w:val="20"/>
                <w:lang w:val="hy-AM" w:eastAsia="ru-RU"/>
              </w:rPr>
            </w:pPr>
            <w:r w:rsidRPr="00EB78F1">
              <w:rPr>
                <w:rFonts w:ascii="GHEA Grapalat" w:hAnsi="GHEA Grapalat" w:cs="Sylfaen"/>
                <w:bCs/>
                <w:iCs/>
                <w:sz w:val="20"/>
                <w:szCs w:val="20"/>
                <w:lang w:val="hy-AM" w:eastAsia="ru-RU"/>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2EFD44E2" w14:textId="77777777" w:rsidR="00EB78F1" w:rsidRPr="00EB78F1" w:rsidRDefault="00EB78F1" w:rsidP="00EB78F1">
            <w:pPr>
              <w:ind w:right="180"/>
              <w:jc w:val="both"/>
              <w:rPr>
                <w:rFonts w:ascii="GHEA Grapalat" w:hAnsi="GHEA Grapalat" w:cs="Sylfaen"/>
                <w:bCs/>
                <w:iCs/>
                <w:sz w:val="20"/>
                <w:szCs w:val="20"/>
                <w:lang w:val="hy-AM" w:eastAsia="ru-RU"/>
              </w:rPr>
            </w:pPr>
            <w:r w:rsidRPr="00EB78F1">
              <w:rPr>
                <w:rFonts w:ascii="GHEA Grapalat" w:hAnsi="GHEA Grapalat" w:cs="Sylfaen"/>
                <w:bCs/>
                <w:iCs/>
                <w:sz w:val="20"/>
                <w:szCs w:val="20"/>
                <w:lang w:val="hy-AM" w:eastAsia="ru-RU"/>
              </w:rPr>
              <w:t>• Պատվիրատուի ցուցումով չափագրել կատարման ենթակ ա աշխատանքները:</w:t>
            </w:r>
          </w:p>
          <w:p w14:paraId="45484B46" w14:textId="77777777" w:rsidR="00EB78F1" w:rsidRPr="00EB78F1" w:rsidRDefault="00EB78F1" w:rsidP="00EB78F1">
            <w:pPr>
              <w:ind w:right="180"/>
              <w:jc w:val="both"/>
              <w:rPr>
                <w:rFonts w:ascii="GHEA Grapalat" w:hAnsi="GHEA Grapalat" w:cs="Sylfaen"/>
                <w:bCs/>
                <w:iCs/>
                <w:sz w:val="20"/>
                <w:szCs w:val="20"/>
                <w:lang w:val="hy-AM" w:eastAsia="ru-RU"/>
              </w:rPr>
            </w:pPr>
            <w:r w:rsidRPr="00EB78F1">
              <w:rPr>
                <w:rFonts w:ascii="GHEA Grapalat" w:hAnsi="GHEA Grapalat" w:cs="Sylfaen"/>
                <w:bCs/>
                <w:iCs/>
                <w:sz w:val="20"/>
                <w:szCs w:val="20"/>
                <w:lang w:val="hy-AM" w:eastAsia="ru-RU"/>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017C869D" w14:textId="77777777" w:rsidR="00EB78F1" w:rsidRPr="00EB78F1" w:rsidRDefault="00EB78F1" w:rsidP="00EB78F1">
            <w:pPr>
              <w:ind w:right="180"/>
              <w:jc w:val="both"/>
              <w:rPr>
                <w:rFonts w:ascii="GHEA Grapalat" w:hAnsi="GHEA Grapalat" w:cs="Sylfaen"/>
                <w:bCs/>
                <w:iCs/>
                <w:sz w:val="20"/>
                <w:szCs w:val="20"/>
                <w:lang w:val="hy-AM" w:eastAsia="ru-RU"/>
              </w:rPr>
            </w:pPr>
            <w:r w:rsidRPr="00EB78F1">
              <w:rPr>
                <w:rFonts w:ascii="GHEA Grapalat" w:hAnsi="GHEA Grapalat" w:cs="Sylfaen"/>
                <w:bCs/>
                <w:iCs/>
                <w:sz w:val="20"/>
                <w:szCs w:val="20"/>
                <w:lang w:val="hy-AM" w:eastAsia="ru-RU"/>
              </w:rPr>
              <w:t>Հաշվետվության ներկայացման պահանջներ</w:t>
            </w:r>
          </w:p>
          <w:p w14:paraId="2144E1C5" w14:textId="77777777" w:rsidR="00EB78F1" w:rsidRPr="00EB78F1" w:rsidRDefault="00EB78F1" w:rsidP="00EB78F1">
            <w:pPr>
              <w:ind w:right="180"/>
              <w:jc w:val="both"/>
              <w:rPr>
                <w:rFonts w:ascii="GHEA Grapalat" w:hAnsi="GHEA Grapalat" w:cs="Sylfaen"/>
                <w:bCs/>
                <w:iCs/>
                <w:sz w:val="20"/>
                <w:szCs w:val="20"/>
                <w:lang w:val="hy-AM" w:eastAsia="ru-RU"/>
              </w:rPr>
            </w:pPr>
            <w:r w:rsidRPr="00EB78F1">
              <w:rPr>
                <w:rFonts w:ascii="GHEA Grapalat" w:hAnsi="GHEA Grapalat" w:cs="Sylfaen"/>
                <w:bCs/>
                <w:iCs/>
                <w:sz w:val="20"/>
                <w:szCs w:val="20"/>
                <w:lang w:val="hy-AM" w:eastAsia="ru-RU"/>
              </w:rPr>
              <w:t xml:space="preserve">Կատարողը պարտավոր է ներկայացնել Պատվիրատուին ծառայությունների վերաբերյալ ընթացիկ և ավարտական հաշվետվություններ, որոնք </w:t>
            </w:r>
            <w:r w:rsidRPr="00EB78F1">
              <w:rPr>
                <w:rFonts w:ascii="GHEA Grapalat" w:hAnsi="GHEA Grapalat" w:cs="Sylfaen"/>
                <w:bCs/>
                <w:iCs/>
                <w:sz w:val="20"/>
                <w:szCs w:val="20"/>
                <w:lang w:val="hy-AM" w:eastAsia="ru-RU"/>
              </w:rPr>
              <w:lastRenderedPageBreak/>
              <w:t>հանդիսանում են ծառայությունների հանձնման-ընդունման արձանագրությունները հիմնավորող փաստաթղթեր:</w:t>
            </w:r>
          </w:p>
          <w:p w14:paraId="6A9606E6" w14:textId="77777777" w:rsidR="00EB78F1" w:rsidRPr="00EB78F1" w:rsidRDefault="00EB78F1" w:rsidP="00EB78F1">
            <w:pPr>
              <w:ind w:right="180"/>
              <w:jc w:val="both"/>
              <w:rPr>
                <w:rFonts w:ascii="GHEA Grapalat" w:hAnsi="GHEA Grapalat" w:cs="Sylfaen"/>
                <w:bCs/>
                <w:iCs/>
                <w:sz w:val="20"/>
                <w:szCs w:val="20"/>
                <w:lang w:val="hy-AM" w:eastAsia="ru-RU"/>
              </w:rPr>
            </w:pPr>
            <w:r w:rsidRPr="00EB78F1">
              <w:rPr>
                <w:rFonts w:ascii="GHEA Grapalat" w:hAnsi="GHEA Grapalat" w:cs="Sylfaen"/>
                <w:bCs/>
                <w:iCs/>
                <w:sz w:val="20"/>
                <w:szCs w:val="20"/>
                <w:lang w:val="hy-AM" w:eastAsia="ru-RU"/>
              </w:rPr>
              <w:t>Ավարտական հաշվետվությու 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1893A413" w14:textId="77777777" w:rsidR="00EB78F1" w:rsidRPr="00EB78F1" w:rsidRDefault="00EB78F1" w:rsidP="00EB78F1">
            <w:pPr>
              <w:ind w:right="180"/>
              <w:jc w:val="both"/>
              <w:rPr>
                <w:rFonts w:ascii="GHEA Grapalat" w:hAnsi="GHEA Grapalat" w:cs="Sylfaen"/>
                <w:bCs/>
                <w:iCs/>
                <w:sz w:val="20"/>
                <w:szCs w:val="20"/>
                <w:lang w:val="hy-AM" w:eastAsia="ru-RU"/>
              </w:rPr>
            </w:pPr>
            <w:r w:rsidRPr="00EB78F1">
              <w:rPr>
                <w:rFonts w:ascii="GHEA Grapalat" w:hAnsi="GHEA Grapalat" w:cs="Sylfaen"/>
                <w:bCs/>
                <w:iCs/>
                <w:sz w:val="20"/>
                <w:szCs w:val="20"/>
                <w:lang w:val="hy-AM" w:eastAsia="ru-RU"/>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730A2818" w14:textId="77777777" w:rsidR="00EB78F1" w:rsidRPr="00EB78F1" w:rsidRDefault="00EB78F1" w:rsidP="00EB78F1">
            <w:pPr>
              <w:ind w:right="180"/>
              <w:jc w:val="both"/>
              <w:rPr>
                <w:rFonts w:ascii="GHEA Grapalat" w:hAnsi="GHEA Grapalat" w:cs="Sylfaen"/>
                <w:bCs/>
                <w:iCs/>
                <w:sz w:val="20"/>
                <w:szCs w:val="20"/>
                <w:lang w:val="hy-AM" w:eastAsia="ru-RU"/>
              </w:rPr>
            </w:pPr>
            <w:r w:rsidRPr="00EB78F1">
              <w:rPr>
                <w:rFonts w:ascii="GHEA Grapalat" w:hAnsi="GHEA Grapalat" w:cs="Sylfaen"/>
                <w:bCs/>
                <w:iCs/>
                <w:sz w:val="20"/>
                <w:szCs w:val="20"/>
                <w:lang w:val="hy-AM" w:eastAsia="ru-RU"/>
              </w:rPr>
              <w:t xml:space="preserve">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     </w:t>
            </w:r>
          </w:p>
          <w:p w14:paraId="67B10D96" w14:textId="77777777" w:rsidR="00EB78F1" w:rsidRPr="00EB78F1" w:rsidRDefault="00EB78F1" w:rsidP="00EB78F1">
            <w:pPr>
              <w:ind w:right="180"/>
              <w:jc w:val="both"/>
              <w:rPr>
                <w:rFonts w:ascii="GHEA Grapalat" w:hAnsi="GHEA Grapalat" w:cs="Sylfaen"/>
                <w:b/>
                <w:iCs/>
                <w:sz w:val="20"/>
                <w:szCs w:val="20"/>
                <w:lang w:val="hy-AM" w:eastAsia="ru-RU"/>
              </w:rPr>
            </w:pPr>
            <w:r w:rsidRPr="00EB78F1">
              <w:rPr>
                <w:rFonts w:ascii="GHEA Grapalat" w:hAnsi="GHEA Grapalat" w:cs="Sylfaen"/>
                <w:b/>
                <w:iCs/>
                <w:sz w:val="20"/>
                <w:szCs w:val="20"/>
                <w:lang w:val="hy-AM" w:eastAsia="ru-RU"/>
              </w:rPr>
              <w:t xml:space="preserve">Մասնակիցը պետք է ունենա որակի տեխնիկական հսկողության գործունեության 2-րդ դասի լիցենզիաներ ըստ քաղաքաշինության հետևյալ ոլորտների` </w:t>
            </w:r>
          </w:p>
          <w:p w14:paraId="0E6330DA" w14:textId="77777777" w:rsidR="00EB78F1" w:rsidRPr="00EB78F1" w:rsidRDefault="00EB78F1" w:rsidP="00EB78F1">
            <w:pPr>
              <w:ind w:right="180"/>
              <w:jc w:val="both"/>
              <w:rPr>
                <w:rFonts w:ascii="GHEA Grapalat" w:hAnsi="GHEA Grapalat" w:cs="Sylfaen"/>
                <w:b/>
                <w:iCs/>
                <w:sz w:val="20"/>
                <w:szCs w:val="20"/>
                <w:lang w:val="hy-AM" w:eastAsia="ru-RU"/>
              </w:rPr>
            </w:pPr>
            <w:r w:rsidRPr="00EB78F1">
              <w:rPr>
                <w:rFonts w:ascii="GHEA Grapalat" w:hAnsi="GHEA Grapalat" w:cs="Sylfaen"/>
                <w:b/>
                <w:iCs/>
                <w:sz w:val="20"/>
                <w:szCs w:val="20"/>
                <w:lang w:val="hy-AM" w:eastAsia="ru-RU"/>
              </w:rPr>
              <w:t xml:space="preserve">1) բնակելի (բացառությամբ ոչ ձեռնարկատիրական նպատակով կառուցվող անհատական բնակելի տների, ավտոտնակների, օժանդակ շինությունների), հասարակական և արտադրական կառույցներ                                                                                                    </w:t>
            </w:r>
          </w:p>
          <w:p w14:paraId="6074383B" w14:textId="0E55CA41" w:rsidR="00EB78F1" w:rsidRPr="00813CD0" w:rsidRDefault="00EB78F1" w:rsidP="00EB78F1">
            <w:pPr>
              <w:jc w:val="both"/>
              <w:rPr>
                <w:rFonts w:ascii="GHEA Grapalat" w:hAnsi="GHEA Grapalat"/>
                <w:sz w:val="20"/>
                <w:szCs w:val="16"/>
                <w:lang w:val="hy-AM"/>
              </w:rPr>
            </w:pPr>
            <w:r w:rsidRPr="00EB78F1">
              <w:rPr>
                <w:rFonts w:ascii="GHEA Grapalat" w:hAnsi="GHEA Grapalat" w:cs="Sylfaen"/>
                <w:b/>
                <w:iCs/>
                <w:sz w:val="20"/>
                <w:szCs w:val="20"/>
                <w:lang w:val="hy-AM" w:eastAsia="ru-RU"/>
              </w:rPr>
              <w:t>2)ջրամատակարարում և ջրահեռացում                                                                                                                                                                                                                                                                                                                                                                                                                                                                                             3)էլեկտրամատակարարում                                                                                                                                                                                                                                                                                                                                                                                                                                                                                                                4)ջերմագազամատակարարում</w:t>
            </w:r>
          </w:p>
        </w:tc>
        <w:tc>
          <w:tcPr>
            <w:tcW w:w="810" w:type="dxa"/>
            <w:vAlign w:val="center"/>
          </w:tcPr>
          <w:p w14:paraId="4639C65D" w14:textId="77777777" w:rsidR="00EB78F1" w:rsidRDefault="00EB78F1" w:rsidP="00EB78F1">
            <w:pPr>
              <w:jc w:val="center"/>
              <w:rPr>
                <w:rFonts w:ascii="GHEA Grapalat" w:hAnsi="GHEA Grapalat" w:cs="Calibri"/>
                <w:color w:val="000000"/>
                <w:sz w:val="20"/>
                <w:szCs w:val="20"/>
                <w:lang w:val="hy-AM"/>
              </w:rPr>
            </w:pPr>
          </w:p>
          <w:p w14:paraId="317BAAF6" w14:textId="77777777" w:rsidR="00EB78F1" w:rsidRDefault="00EB78F1" w:rsidP="00EB78F1">
            <w:pPr>
              <w:jc w:val="center"/>
              <w:rPr>
                <w:rFonts w:ascii="GHEA Grapalat" w:hAnsi="GHEA Grapalat" w:cs="Calibri"/>
                <w:color w:val="000000"/>
                <w:sz w:val="20"/>
                <w:szCs w:val="20"/>
                <w:lang w:val="hy-AM"/>
              </w:rPr>
            </w:pPr>
          </w:p>
          <w:p w14:paraId="45934513" w14:textId="77777777" w:rsidR="00EB78F1" w:rsidRDefault="00EB78F1" w:rsidP="00EB78F1">
            <w:pPr>
              <w:jc w:val="center"/>
              <w:rPr>
                <w:rFonts w:ascii="GHEA Grapalat" w:hAnsi="GHEA Grapalat" w:cs="Calibri"/>
                <w:color w:val="000000"/>
                <w:sz w:val="20"/>
                <w:szCs w:val="20"/>
                <w:lang w:val="hy-AM"/>
              </w:rPr>
            </w:pPr>
          </w:p>
          <w:p w14:paraId="1A709AF9" w14:textId="77777777" w:rsidR="00EB78F1" w:rsidRDefault="00EB78F1" w:rsidP="00EB78F1">
            <w:pPr>
              <w:jc w:val="center"/>
              <w:rPr>
                <w:rFonts w:ascii="GHEA Grapalat" w:hAnsi="GHEA Grapalat" w:cs="Calibri"/>
                <w:color w:val="000000"/>
                <w:sz w:val="20"/>
                <w:szCs w:val="20"/>
                <w:lang w:val="hy-AM"/>
              </w:rPr>
            </w:pPr>
          </w:p>
          <w:p w14:paraId="3538C8DB" w14:textId="77777777" w:rsidR="00EB78F1" w:rsidRDefault="00EB78F1" w:rsidP="00EB78F1">
            <w:pPr>
              <w:jc w:val="center"/>
              <w:rPr>
                <w:rFonts w:ascii="GHEA Grapalat" w:hAnsi="GHEA Grapalat" w:cs="Calibri"/>
                <w:color w:val="000000"/>
                <w:sz w:val="20"/>
                <w:szCs w:val="20"/>
                <w:lang w:val="hy-AM"/>
              </w:rPr>
            </w:pPr>
          </w:p>
          <w:p w14:paraId="2E834B0A" w14:textId="77777777" w:rsidR="00EB78F1" w:rsidRDefault="00EB78F1" w:rsidP="00EB78F1">
            <w:pPr>
              <w:jc w:val="center"/>
              <w:rPr>
                <w:rFonts w:ascii="GHEA Grapalat" w:hAnsi="GHEA Grapalat" w:cs="Calibri"/>
                <w:color w:val="000000"/>
                <w:sz w:val="20"/>
                <w:szCs w:val="20"/>
                <w:lang w:val="hy-AM"/>
              </w:rPr>
            </w:pPr>
          </w:p>
          <w:p w14:paraId="705A7CA6" w14:textId="5E7E4E00" w:rsidR="00EB78F1" w:rsidRDefault="00EB78F1" w:rsidP="00EB78F1">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075185B1" w14:textId="77777777" w:rsidR="00EB78F1" w:rsidRDefault="00EB78F1" w:rsidP="00EB78F1">
            <w:pPr>
              <w:jc w:val="center"/>
              <w:rPr>
                <w:rFonts w:ascii="GHEA Grapalat" w:hAnsi="GHEA Grapalat" w:cs="Calibri"/>
                <w:color w:val="000000"/>
                <w:sz w:val="20"/>
                <w:szCs w:val="20"/>
                <w:lang w:val="hy-AM"/>
              </w:rPr>
            </w:pPr>
          </w:p>
          <w:p w14:paraId="04FE9BD1" w14:textId="77777777" w:rsidR="00EB78F1" w:rsidRDefault="00EB78F1" w:rsidP="00EB78F1">
            <w:pPr>
              <w:jc w:val="center"/>
              <w:rPr>
                <w:rFonts w:ascii="GHEA Grapalat" w:hAnsi="GHEA Grapalat" w:cs="Calibri"/>
                <w:color w:val="000000"/>
                <w:sz w:val="20"/>
                <w:szCs w:val="20"/>
                <w:lang w:val="hy-AM"/>
              </w:rPr>
            </w:pPr>
          </w:p>
          <w:p w14:paraId="099C82B6" w14:textId="77777777" w:rsidR="00EB78F1" w:rsidRDefault="00EB78F1" w:rsidP="00EB78F1">
            <w:pPr>
              <w:jc w:val="center"/>
              <w:rPr>
                <w:rFonts w:ascii="GHEA Grapalat" w:hAnsi="GHEA Grapalat" w:cs="Calibri"/>
                <w:color w:val="000000"/>
                <w:sz w:val="20"/>
                <w:szCs w:val="20"/>
                <w:lang w:val="hy-AM"/>
              </w:rPr>
            </w:pPr>
          </w:p>
          <w:p w14:paraId="7B1C9B2D" w14:textId="77777777" w:rsidR="00EB78F1" w:rsidRDefault="00EB78F1" w:rsidP="00EB78F1">
            <w:pPr>
              <w:jc w:val="center"/>
              <w:rPr>
                <w:rFonts w:ascii="GHEA Grapalat" w:hAnsi="GHEA Grapalat" w:cs="Calibri"/>
                <w:color w:val="000000"/>
                <w:sz w:val="20"/>
                <w:szCs w:val="20"/>
                <w:lang w:val="hy-AM"/>
              </w:rPr>
            </w:pPr>
          </w:p>
          <w:p w14:paraId="4A69E2EF" w14:textId="77777777" w:rsidR="00EB78F1" w:rsidRDefault="00EB78F1" w:rsidP="00EB78F1">
            <w:pPr>
              <w:jc w:val="center"/>
              <w:rPr>
                <w:rFonts w:ascii="GHEA Grapalat" w:hAnsi="GHEA Grapalat" w:cs="Calibri"/>
                <w:color w:val="000000"/>
                <w:sz w:val="20"/>
                <w:szCs w:val="20"/>
                <w:lang w:val="hy-AM"/>
              </w:rPr>
            </w:pPr>
          </w:p>
          <w:p w14:paraId="6E26073E" w14:textId="77777777" w:rsidR="00EB78F1" w:rsidRDefault="00EB78F1" w:rsidP="00EB78F1">
            <w:pPr>
              <w:jc w:val="center"/>
              <w:rPr>
                <w:rFonts w:ascii="GHEA Grapalat" w:hAnsi="GHEA Grapalat" w:cs="Calibri"/>
                <w:color w:val="000000"/>
                <w:sz w:val="20"/>
                <w:szCs w:val="20"/>
                <w:lang w:val="hy-AM"/>
              </w:rPr>
            </w:pPr>
          </w:p>
          <w:p w14:paraId="08B178D7" w14:textId="77777777" w:rsidR="00EB78F1" w:rsidRDefault="00EB78F1" w:rsidP="00EB78F1">
            <w:pPr>
              <w:jc w:val="center"/>
              <w:rPr>
                <w:rFonts w:ascii="GHEA Grapalat" w:hAnsi="GHEA Grapalat" w:cs="Calibri"/>
                <w:color w:val="000000"/>
                <w:sz w:val="20"/>
                <w:szCs w:val="20"/>
                <w:lang w:val="hy-AM"/>
              </w:rPr>
            </w:pPr>
          </w:p>
          <w:p w14:paraId="08F4BDE5" w14:textId="77777777" w:rsidR="00EB78F1" w:rsidRDefault="00EB78F1" w:rsidP="00EB78F1">
            <w:pPr>
              <w:jc w:val="center"/>
              <w:rPr>
                <w:rFonts w:ascii="GHEA Grapalat" w:hAnsi="GHEA Grapalat" w:cs="Calibri"/>
                <w:color w:val="000000"/>
                <w:sz w:val="20"/>
                <w:szCs w:val="20"/>
                <w:lang w:val="hy-AM"/>
              </w:rPr>
            </w:pPr>
          </w:p>
          <w:p w14:paraId="325315F9" w14:textId="77777777" w:rsidR="00EB78F1" w:rsidRDefault="00EB78F1" w:rsidP="00EB78F1">
            <w:pPr>
              <w:jc w:val="center"/>
              <w:rPr>
                <w:rFonts w:ascii="GHEA Grapalat" w:hAnsi="GHEA Grapalat" w:cs="Calibri"/>
                <w:color w:val="000000"/>
                <w:sz w:val="20"/>
                <w:szCs w:val="20"/>
                <w:lang w:val="hy-AM"/>
              </w:rPr>
            </w:pPr>
          </w:p>
          <w:p w14:paraId="7186A895" w14:textId="77777777" w:rsidR="00EB78F1" w:rsidRDefault="00EB78F1" w:rsidP="00EB78F1">
            <w:pPr>
              <w:jc w:val="center"/>
              <w:rPr>
                <w:rFonts w:ascii="GHEA Grapalat" w:hAnsi="GHEA Grapalat" w:cs="Calibri"/>
                <w:color w:val="000000"/>
                <w:sz w:val="20"/>
                <w:szCs w:val="20"/>
                <w:lang w:val="hy-AM"/>
              </w:rPr>
            </w:pPr>
          </w:p>
          <w:p w14:paraId="19516441" w14:textId="77777777" w:rsidR="00EB78F1" w:rsidRDefault="00EB78F1" w:rsidP="00EB78F1">
            <w:pPr>
              <w:jc w:val="center"/>
              <w:rPr>
                <w:rFonts w:ascii="GHEA Grapalat" w:hAnsi="GHEA Grapalat" w:cs="Calibri"/>
                <w:color w:val="000000"/>
                <w:sz w:val="20"/>
                <w:szCs w:val="20"/>
                <w:lang w:val="hy-AM"/>
              </w:rPr>
            </w:pPr>
          </w:p>
          <w:p w14:paraId="5AFAF20D" w14:textId="77777777" w:rsidR="00EB78F1" w:rsidRDefault="00EB78F1" w:rsidP="00EB78F1">
            <w:pPr>
              <w:jc w:val="center"/>
              <w:rPr>
                <w:rFonts w:ascii="GHEA Grapalat" w:hAnsi="GHEA Grapalat" w:cs="Calibri"/>
                <w:color w:val="000000"/>
                <w:sz w:val="20"/>
                <w:szCs w:val="20"/>
                <w:lang w:val="hy-AM"/>
              </w:rPr>
            </w:pPr>
          </w:p>
          <w:p w14:paraId="667641B6" w14:textId="77777777" w:rsidR="00EB78F1" w:rsidRDefault="00EB78F1" w:rsidP="00EB78F1">
            <w:pPr>
              <w:jc w:val="center"/>
              <w:rPr>
                <w:rFonts w:ascii="GHEA Grapalat" w:hAnsi="GHEA Grapalat" w:cs="Calibri"/>
                <w:color w:val="000000"/>
                <w:sz w:val="20"/>
                <w:szCs w:val="20"/>
                <w:lang w:val="hy-AM"/>
              </w:rPr>
            </w:pPr>
          </w:p>
          <w:p w14:paraId="30345226" w14:textId="77777777" w:rsidR="00EB78F1" w:rsidRDefault="00EB78F1" w:rsidP="00EB78F1">
            <w:pPr>
              <w:jc w:val="center"/>
              <w:rPr>
                <w:rFonts w:ascii="GHEA Grapalat" w:hAnsi="GHEA Grapalat" w:cs="Calibri"/>
                <w:color w:val="000000"/>
                <w:sz w:val="20"/>
                <w:szCs w:val="20"/>
                <w:lang w:val="hy-AM"/>
              </w:rPr>
            </w:pPr>
          </w:p>
          <w:p w14:paraId="5525FA86" w14:textId="77777777" w:rsidR="00EB78F1" w:rsidRDefault="00EB78F1" w:rsidP="00EB78F1">
            <w:pPr>
              <w:jc w:val="center"/>
              <w:rPr>
                <w:rFonts w:ascii="GHEA Grapalat" w:hAnsi="GHEA Grapalat" w:cs="Calibri"/>
                <w:color w:val="000000"/>
                <w:sz w:val="20"/>
                <w:szCs w:val="20"/>
                <w:lang w:val="hy-AM"/>
              </w:rPr>
            </w:pPr>
          </w:p>
          <w:p w14:paraId="448397D7" w14:textId="77777777" w:rsidR="00EB78F1" w:rsidRDefault="00EB78F1" w:rsidP="00EB78F1">
            <w:pPr>
              <w:jc w:val="center"/>
              <w:rPr>
                <w:rFonts w:ascii="GHEA Grapalat" w:hAnsi="GHEA Grapalat" w:cs="Calibri"/>
                <w:color w:val="000000"/>
                <w:sz w:val="20"/>
                <w:szCs w:val="20"/>
                <w:lang w:val="hy-AM"/>
              </w:rPr>
            </w:pPr>
          </w:p>
          <w:p w14:paraId="4727A2F9" w14:textId="77777777" w:rsidR="00EB78F1" w:rsidRDefault="00EB78F1" w:rsidP="00EB78F1">
            <w:pPr>
              <w:jc w:val="center"/>
              <w:rPr>
                <w:rFonts w:ascii="GHEA Grapalat" w:hAnsi="GHEA Grapalat" w:cs="Calibri"/>
                <w:color w:val="000000"/>
                <w:sz w:val="20"/>
                <w:szCs w:val="20"/>
                <w:lang w:val="hy-AM"/>
              </w:rPr>
            </w:pPr>
          </w:p>
          <w:p w14:paraId="6C68533D" w14:textId="77777777" w:rsidR="00EB78F1" w:rsidRDefault="00EB78F1" w:rsidP="00EB78F1">
            <w:pPr>
              <w:jc w:val="center"/>
              <w:rPr>
                <w:rFonts w:ascii="GHEA Grapalat" w:hAnsi="GHEA Grapalat" w:cs="Calibri"/>
                <w:color w:val="000000"/>
                <w:sz w:val="20"/>
                <w:szCs w:val="20"/>
                <w:lang w:val="hy-AM"/>
              </w:rPr>
            </w:pPr>
          </w:p>
          <w:p w14:paraId="476C9179" w14:textId="77777777" w:rsidR="00EB78F1" w:rsidRDefault="00EB78F1" w:rsidP="00EB78F1">
            <w:pPr>
              <w:jc w:val="center"/>
              <w:rPr>
                <w:rFonts w:ascii="GHEA Grapalat" w:hAnsi="GHEA Grapalat" w:cs="Calibri"/>
                <w:color w:val="000000"/>
                <w:sz w:val="20"/>
                <w:szCs w:val="20"/>
                <w:lang w:val="hy-AM"/>
              </w:rPr>
            </w:pPr>
          </w:p>
          <w:p w14:paraId="77447F70" w14:textId="77777777" w:rsidR="00EB78F1" w:rsidRDefault="00EB78F1" w:rsidP="00EB78F1">
            <w:pPr>
              <w:jc w:val="center"/>
              <w:rPr>
                <w:rFonts w:ascii="GHEA Grapalat" w:hAnsi="GHEA Grapalat" w:cs="Calibri"/>
                <w:color w:val="000000"/>
                <w:sz w:val="20"/>
                <w:szCs w:val="20"/>
                <w:lang w:val="hy-AM"/>
              </w:rPr>
            </w:pPr>
          </w:p>
          <w:p w14:paraId="544D48D7" w14:textId="77777777" w:rsidR="00EB78F1" w:rsidRDefault="00EB78F1" w:rsidP="00EB78F1">
            <w:pPr>
              <w:jc w:val="center"/>
              <w:rPr>
                <w:rFonts w:ascii="GHEA Grapalat" w:hAnsi="GHEA Grapalat" w:cs="Calibri"/>
                <w:color w:val="000000"/>
                <w:sz w:val="20"/>
                <w:szCs w:val="20"/>
                <w:lang w:val="hy-AM"/>
              </w:rPr>
            </w:pPr>
          </w:p>
          <w:p w14:paraId="2095B9FA" w14:textId="77777777" w:rsidR="00EB78F1" w:rsidRDefault="00EB78F1" w:rsidP="00EB78F1">
            <w:pPr>
              <w:jc w:val="center"/>
              <w:rPr>
                <w:rFonts w:ascii="GHEA Grapalat" w:hAnsi="GHEA Grapalat" w:cs="Calibri"/>
                <w:color w:val="000000"/>
                <w:sz w:val="20"/>
                <w:szCs w:val="20"/>
                <w:lang w:val="hy-AM"/>
              </w:rPr>
            </w:pPr>
          </w:p>
          <w:p w14:paraId="75C4C17B" w14:textId="77777777" w:rsidR="00EB78F1" w:rsidRDefault="00EB78F1" w:rsidP="00EB78F1">
            <w:pPr>
              <w:rPr>
                <w:rFonts w:ascii="GHEA Grapalat" w:hAnsi="GHEA Grapalat" w:cs="Calibri"/>
                <w:color w:val="000000"/>
                <w:sz w:val="20"/>
                <w:szCs w:val="20"/>
                <w:lang w:val="hy-AM"/>
              </w:rPr>
            </w:pPr>
          </w:p>
          <w:p w14:paraId="1D3DE940" w14:textId="77777777" w:rsidR="00EB78F1" w:rsidRDefault="00EB78F1" w:rsidP="00EB78F1">
            <w:pPr>
              <w:rPr>
                <w:rFonts w:ascii="GHEA Grapalat" w:hAnsi="GHEA Grapalat" w:cs="Calibri"/>
                <w:color w:val="000000"/>
                <w:sz w:val="20"/>
                <w:szCs w:val="20"/>
                <w:lang w:val="hy-AM"/>
              </w:rPr>
            </w:pPr>
          </w:p>
          <w:p w14:paraId="3A3A8115" w14:textId="7A9219B3" w:rsidR="00EB78F1" w:rsidRPr="00D80CD8" w:rsidRDefault="00EB78F1" w:rsidP="00EB78F1">
            <w:pPr>
              <w:rPr>
                <w:rFonts w:ascii="GHEA Grapalat" w:hAnsi="GHEA Grapalat" w:cs="Calibri"/>
                <w:color w:val="000000"/>
                <w:sz w:val="20"/>
                <w:szCs w:val="20"/>
                <w:lang w:val="hy-AM"/>
              </w:rPr>
            </w:pPr>
          </w:p>
          <w:p w14:paraId="46867251" w14:textId="77777777" w:rsidR="00EB78F1" w:rsidRPr="00453E01" w:rsidRDefault="00EB78F1" w:rsidP="00EB78F1">
            <w:pPr>
              <w:jc w:val="center"/>
              <w:rPr>
                <w:rFonts w:ascii="GHEA Grapalat" w:hAnsi="GHEA Grapalat"/>
                <w:sz w:val="20"/>
                <w:lang w:val="hy-AM"/>
              </w:rPr>
            </w:pPr>
          </w:p>
        </w:tc>
        <w:tc>
          <w:tcPr>
            <w:tcW w:w="1170" w:type="dxa"/>
            <w:vAlign w:val="center"/>
          </w:tcPr>
          <w:p w14:paraId="5A6CF1FA" w14:textId="77777777" w:rsidR="00EB78F1" w:rsidRDefault="00EB78F1" w:rsidP="00EB78F1">
            <w:pPr>
              <w:jc w:val="center"/>
              <w:rPr>
                <w:rFonts w:ascii="GHEA Grapalat" w:hAnsi="GHEA Grapalat"/>
                <w:sz w:val="20"/>
                <w:lang w:val="hy-AM"/>
              </w:rPr>
            </w:pPr>
          </w:p>
          <w:p w14:paraId="208BDF76" w14:textId="77777777" w:rsidR="00EB78F1" w:rsidRDefault="00EB78F1" w:rsidP="00EB78F1">
            <w:pPr>
              <w:jc w:val="center"/>
              <w:rPr>
                <w:rFonts w:ascii="GHEA Grapalat" w:hAnsi="GHEA Grapalat"/>
                <w:sz w:val="20"/>
                <w:lang w:val="hy-AM"/>
              </w:rPr>
            </w:pPr>
          </w:p>
          <w:p w14:paraId="31086AF7" w14:textId="77777777" w:rsidR="00EB78F1" w:rsidRDefault="00EB78F1" w:rsidP="00EB78F1">
            <w:pPr>
              <w:jc w:val="center"/>
              <w:rPr>
                <w:rFonts w:ascii="GHEA Grapalat" w:hAnsi="GHEA Grapalat"/>
                <w:sz w:val="20"/>
                <w:lang w:val="hy-AM"/>
              </w:rPr>
            </w:pPr>
          </w:p>
          <w:p w14:paraId="2AFC48F1" w14:textId="77777777" w:rsidR="00EB78F1" w:rsidRDefault="00EB78F1" w:rsidP="00EB78F1">
            <w:pPr>
              <w:jc w:val="center"/>
              <w:rPr>
                <w:rFonts w:ascii="GHEA Grapalat" w:hAnsi="GHEA Grapalat"/>
                <w:sz w:val="20"/>
                <w:lang w:val="hy-AM"/>
              </w:rPr>
            </w:pPr>
          </w:p>
          <w:p w14:paraId="2B871CC5" w14:textId="77777777" w:rsidR="00EB78F1" w:rsidRDefault="00EB78F1" w:rsidP="00EB78F1">
            <w:pPr>
              <w:jc w:val="center"/>
              <w:rPr>
                <w:rFonts w:ascii="GHEA Grapalat" w:hAnsi="GHEA Grapalat"/>
                <w:sz w:val="20"/>
                <w:lang w:val="hy-AM"/>
              </w:rPr>
            </w:pPr>
          </w:p>
          <w:p w14:paraId="79677586" w14:textId="77777777" w:rsidR="00EB78F1" w:rsidRDefault="00EB78F1" w:rsidP="00EB78F1">
            <w:pPr>
              <w:jc w:val="center"/>
              <w:rPr>
                <w:rFonts w:ascii="GHEA Grapalat" w:hAnsi="GHEA Grapalat"/>
                <w:sz w:val="20"/>
                <w:lang w:val="hy-AM"/>
              </w:rPr>
            </w:pPr>
          </w:p>
          <w:p w14:paraId="11148C38" w14:textId="77777777" w:rsidR="00EB78F1" w:rsidRDefault="00EB78F1" w:rsidP="00EB78F1">
            <w:pPr>
              <w:jc w:val="center"/>
              <w:rPr>
                <w:rFonts w:ascii="GHEA Grapalat" w:hAnsi="GHEA Grapalat"/>
                <w:sz w:val="20"/>
                <w:lang w:val="hy-AM"/>
              </w:rPr>
            </w:pPr>
          </w:p>
          <w:p w14:paraId="5C54019B" w14:textId="77777777" w:rsidR="00EB78F1" w:rsidRDefault="00EB78F1" w:rsidP="00EB78F1">
            <w:pPr>
              <w:jc w:val="center"/>
              <w:rPr>
                <w:rFonts w:ascii="GHEA Grapalat" w:hAnsi="GHEA Grapalat"/>
                <w:sz w:val="20"/>
                <w:lang w:val="hy-AM"/>
              </w:rPr>
            </w:pPr>
          </w:p>
          <w:p w14:paraId="1DCE792B" w14:textId="77777777" w:rsidR="00EB78F1" w:rsidRDefault="00EB78F1" w:rsidP="00EB78F1">
            <w:pPr>
              <w:jc w:val="center"/>
              <w:rPr>
                <w:rFonts w:ascii="GHEA Grapalat" w:hAnsi="GHEA Grapalat"/>
                <w:sz w:val="20"/>
                <w:lang w:val="hy-AM"/>
              </w:rPr>
            </w:pPr>
          </w:p>
          <w:p w14:paraId="25877DC8" w14:textId="77777777" w:rsidR="00EB78F1" w:rsidRPr="00453E01" w:rsidRDefault="00EB78F1" w:rsidP="00EB78F1">
            <w:pPr>
              <w:jc w:val="center"/>
              <w:rPr>
                <w:rFonts w:ascii="GHEA Grapalat" w:hAnsi="GHEA Grapalat"/>
                <w:sz w:val="20"/>
                <w:lang w:val="hy-AM"/>
              </w:rPr>
            </w:pPr>
          </w:p>
        </w:tc>
        <w:tc>
          <w:tcPr>
            <w:tcW w:w="990" w:type="dxa"/>
            <w:vAlign w:val="center"/>
          </w:tcPr>
          <w:p w14:paraId="150B22A4" w14:textId="77777777" w:rsidR="00EB78F1" w:rsidRDefault="00EB78F1" w:rsidP="00EB78F1">
            <w:pPr>
              <w:jc w:val="center"/>
              <w:rPr>
                <w:rFonts w:ascii="GHEA Grapalat" w:hAnsi="GHEA Grapalat"/>
                <w:sz w:val="20"/>
                <w:lang w:val="hy-AM"/>
              </w:rPr>
            </w:pPr>
          </w:p>
          <w:p w14:paraId="552BAB17" w14:textId="77777777" w:rsidR="00EB78F1" w:rsidRDefault="00EB78F1" w:rsidP="00EB78F1">
            <w:pPr>
              <w:jc w:val="center"/>
              <w:rPr>
                <w:rFonts w:ascii="GHEA Grapalat" w:hAnsi="GHEA Grapalat"/>
                <w:sz w:val="20"/>
                <w:lang w:val="hy-AM"/>
              </w:rPr>
            </w:pPr>
          </w:p>
          <w:p w14:paraId="0B603F65" w14:textId="77777777" w:rsidR="00EB78F1" w:rsidRDefault="00EB78F1" w:rsidP="00EB78F1">
            <w:pPr>
              <w:jc w:val="center"/>
              <w:rPr>
                <w:rFonts w:ascii="GHEA Grapalat" w:hAnsi="GHEA Grapalat"/>
                <w:sz w:val="20"/>
                <w:lang w:val="hy-AM"/>
              </w:rPr>
            </w:pPr>
          </w:p>
          <w:p w14:paraId="128749A0" w14:textId="77777777" w:rsidR="00EB78F1" w:rsidRDefault="00EB78F1" w:rsidP="00EB78F1">
            <w:pPr>
              <w:jc w:val="center"/>
              <w:rPr>
                <w:rFonts w:ascii="GHEA Grapalat" w:hAnsi="GHEA Grapalat"/>
                <w:sz w:val="20"/>
                <w:lang w:val="hy-AM"/>
              </w:rPr>
            </w:pPr>
          </w:p>
          <w:p w14:paraId="4F757645" w14:textId="77777777" w:rsidR="00EB78F1" w:rsidRDefault="00EB78F1" w:rsidP="00EB78F1">
            <w:pPr>
              <w:jc w:val="center"/>
              <w:rPr>
                <w:rFonts w:ascii="GHEA Grapalat" w:hAnsi="GHEA Grapalat"/>
                <w:sz w:val="20"/>
                <w:lang w:val="hy-AM"/>
              </w:rPr>
            </w:pPr>
          </w:p>
          <w:p w14:paraId="08B7B018" w14:textId="77777777" w:rsidR="00EB78F1" w:rsidRDefault="00EB78F1" w:rsidP="00EB78F1">
            <w:pPr>
              <w:jc w:val="center"/>
              <w:rPr>
                <w:rFonts w:ascii="GHEA Grapalat" w:hAnsi="GHEA Grapalat"/>
                <w:sz w:val="20"/>
                <w:lang w:val="hy-AM"/>
              </w:rPr>
            </w:pPr>
          </w:p>
          <w:p w14:paraId="7D3D6C7B" w14:textId="6B204149" w:rsidR="00EB78F1" w:rsidRDefault="00EB78F1" w:rsidP="00EB78F1">
            <w:pPr>
              <w:jc w:val="center"/>
              <w:rPr>
                <w:rFonts w:ascii="GHEA Grapalat" w:hAnsi="GHEA Grapalat"/>
                <w:sz w:val="20"/>
                <w:lang w:val="hy-AM"/>
              </w:rPr>
            </w:pPr>
            <w:r>
              <w:rPr>
                <w:rFonts w:ascii="GHEA Grapalat" w:hAnsi="GHEA Grapalat"/>
                <w:sz w:val="20"/>
                <w:lang w:val="hy-AM"/>
              </w:rPr>
              <w:t>1</w:t>
            </w:r>
          </w:p>
          <w:p w14:paraId="5E8AFEC0" w14:textId="77777777" w:rsidR="00EB78F1" w:rsidRDefault="00EB78F1" w:rsidP="00EB78F1">
            <w:pPr>
              <w:jc w:val="center"/>
              <w:rPr>
                <w:rFonts w:ascii="GHEA Grapalat" w:hAnsi="GHEA Grapalat"/>
                <w:sz w:val="20"/>
                <w:lang w:val="hy-AM"/>
              </w:rPr>
            </w:pPr>
          </w:p>
          <w:p w14:paraId="028EF781" w14:textId="77777777" w:rsidR="00EB78F1" w:rsidRDefault="00EB78F1" w:rsidP="00EB78F1">
            <w:pPr>
              <w:jc w:val="center"/>
              <w:rPr>
                <w:rFonts w:ascii="GHEA Grapalat" w:hAnsi="GHEA Grapalat"/>
                <w:sz w:val="20"/>
                <w:lang w:val="hy-AM"/>
              </w:rPr>
            </w:pPr>
          </w:p>
          <w:p w14:paraId="0E84D26A" w14:textId="77777777" w:rsidR="00EB78F1" w:rsidRDefault="00EB78F1" w:rsidP="00EB78F1">
            <w:pPr>
              <w:jc w:val="center"/>
              <w:rPr>
                <w:rFonts w:ascii="GHEA Grapalat" w:hAnsi="GHEA Grapalat"/>
                <w:sz w:val="20"/>
                <w:lang w:val="hy-AM"/>
              </w:rPr>
            </w:pPr>
          </w:p>
          <w:p w14:paraId="54452C65" w14:textId="77777777" w:rsidR="00EB78F1" w:rsidRDefault="00EB78F1" w:rsidP="00EB78F1">
            <w:pPr>
              <w:jc w:val="center"/>
              <w:rPr>
                <w:rFonts w:ascii="GHEA Grapalat" w:hAnsi="GHEA Grapalat"/>
                <w:sz w:val="20"/>
                <w:lang w:val="hy-AM"/>
              </w:rPr>
            </w:pPr>
          </w:p>
          <w:p w14:paraId="2A099BE4" w14:textId="77777777" w:rsidR="00EB78F1" w:rsidRDefault="00EB78F1" w:rsidP="00EB78F1">
            <w:pPr>
              <w:jc w:val="center"/>
              <w:rPr>
                <w:rFonts w:ascii="GHEA Grapalat" w:hAnsi="GHEA Grapalat"/>
                <w:sz w:val="20"/>
                <w:lang w:val="hy-AM"/>
              </w:rPr>
            </w:pPr>
          </w:p>
          <w:p w14:paraId="33879BE6" w14:textId="77777777" w:rsidR="00EB78F1" w:rsidRDefault="00EB78F1" w:rsidP="00EB78F1">
            <w:pPr>
              <w:jc w:val="center"/>
              <w:rPr>
                <w:rFonts w:ascii="GHEA Grapalat" w:hAnsi="GHEA Grapalat"/>
                <w:sz w:val="20"/>
                <w:lang w:val="hy-AM"/>
              </w:rPr>
            </w:pPr>
          </w:p>
          <w:p w14:paraId="36BBF113" w14:textId="77777777" w:rsidR="00EB78F1" w:rsidRDefault="00EB78F1" w:rsidP="00EB78F1">
            <w:pPr>
              <w:jc w:val="center"/>
              <w:rPr>
                <w:rFonts w:ascii="GHEA Grapalat" w:hAnsi="GHEA Grapalat"/>
                <w:sz w:val="20"/>
                <w:lang w:val="hy-AM"/>
              </w:rPr>
            </w:pPr>
          </w:p>
          <w:p w14:paraId="4CD4B88F" w14:textId="77777777" w:rsidR="00EB78F1" w:rsidRDefault="00EB78F1" w:rsidP="00EB78F1">
            <w:pPr>
              <w:jc w:val="center"/>
              <w:rPr>
                <w:rFonts w:ascii="GHEA Grapalat" w:hAnsi="GHEA Grapalat"/>
                <w:sz w:val="20"/>
                <w:lang w:val="hy-AM"/>
              </w:rPr>
            </w:pPr>
          </w:p>
          <w:p w14:paraId="34169948" w14:textId="77777777" w:rsidR="00EB78F1" w:rsidRDefault="00EB78F1" w:rsidP="00EB78F1">
            <w:pPr>
              <w:jc w:val="center"/>
              <w:rPr>
                <w:rFonts w:ascii="GHEA Grapalat" w:hAnsi="GHEA Grapalat"/>
                <w:sz w:val="20"/>
                <w:lang w:val="hy-AM"/>
              </w:rPr>
            </w:pPr>
          </w:p>
          <w:p w14:paraId="2CE88BC3" w14:textId="77777777" w:rsidR="00EB78F1" w:rsidRDefault="00EB78F1" w:rsidP="00EB78F1">
            <w:pPr>
              <w:jc w:val="center"/>
              <w:rPr>
                <w:rFonts w:ascii="GHEA Grapalat" w:hAnsi="GHEA Grapalat"/>
                <w:sz w:val="20"/>
                <w:lang w:val="hy-AM"/>
              </w:rPr>
            </w:pPr>
          </w:p>
          <w:p w14:paraId="5EC84C73" w14:textId="77777777" w:rsidR="00EB78F1" w:rsidRDefault="00EB78F1" w:rsidP="00EB78F1">
            <w:pPr>
              <w:jc w:val="center"/>
              <w:rPr>
                <w:rFonts w:ascii="GHEA Grapalat" w:hAnsi="GHEA Grapalat"/>
                <w:sz w:val="20"/>
                <w:lang w:val="hy-AM"/>
              </w:rPr>
            </w:pPr>
          </w:p>
          <w:p w14:paraId="6E4D2C83" w14:textId="77777777" w:rsidR="00EB78F1" w:rsidRDefault="00EB78F1" w:rsidP="00EB78F1">
            <w:pPr>
              <w:jc w:val="center"/>
              <w:rPr>
                <w:rFonts w:ascii="GHEA Grapalat" w:hAnsi="GHEA Grapalat"/>
                <w:sz w:val="20"/>
                <w:lang w:val="hy-AM"/>
              </w:rPr>
            </w:pPr>
          </w:p>
          <w:p w14:paraId="34B7953D" w14:textId="77777777" w:rsidR="00EB78F1" w:rsidRDefault="00EB78F1" w:rsidP="00EB78F1">
            <w:pPr>
              <w:jc w:val="center"/>
              <w:rPr>
                <w:rFonts w:ascii="GHEA Grapalat" w:hAnsi="GHEA Grapalat"/>
                <w:sz w:val="20"/>
                <w:lang w:val="hy-AM"/>
              </w:rPr>
            </w:pPr>
          </w:p>
          <w:p w14:paraId="4A879B57" w14:textId="77777777" w:rsidR="00EB78F1" w:rsidRDefault="00EB78F1" w:rsidP="00EB78F1">
            <w:pPr>
              <w:jc w:val="center"/>
              <w:rPr>
                <w:rFonts w:ascii="GHEA Grapalat" w:hAnsi="GHEA Grapalat"/>
                <w:sz w:val="20"/>
                <w:lang w:val="hy-AM"/>
              </w:rPr>
            </w:pPr>
          </w:p>
          <w:p w14:paraId="12BD40FB" w14:textId="77777777" w:rsidR="00EB78F1" w:rsidRDefault="00EB78F1" w:rsidP="00EB78F1">
            <w:pPr>
              <w:jc w:val="center"/>
              <w:rPr>
                <w:rFonts w:ascii="GHEA Grapalat" w:hAnsi="GHEA Grapalat"/>
                <w:sz w:val="20"/>
                <w:lang w:val="hy-AM"/>
              </w:rPr>
            </w:pPr>
          </w:p>
          <w:p w14:paraId="223E7F6A" w14:textId="77777777" w:rsidR="00EB78F1" w:rsidRDefault="00EB78F1" w:rsidP="00EB78F1">
            <w:pPr>
              <w:jc w:val="center"/>
              <w:rPr>
                <w:rFonts w:ascii="GHEA Grapalat" w:hAnsi="GHEA Grapalat"/>
                <w:sz w:val="20"/>
                <w:lang w:val="hy-AM"/>
              </w:rPr>
            </w:pPr>
          </w:p>
          <w:p w14:paraId="7DE0122D" w14:textId="77777777" w:rsidR="00EB78F1" w:rsidRDefault="00EB78F1" w:rsidP="00EB78F1">
            <w:pPr>
              <w:jc w:val="center"/>
              <w:rPr>
                <w:rFonts w:ascii="GHEA Grapalat" w:hAnsi="GHEA Grapalat"/>
                <w:sz w:val="20"/>
                <w:lang w:val="hy-AM"/>
              </w:rPr>
            </w:pPr>
          </w:p>
          <w:p w14:paraId="11C82362" w14:textId="77777777" w:rsidR="00EB78F1" w:rsidRDefault="00EB78F1" w:rsidP="00EB78F1">
            <w:pPr>
              <w:jc w:val="center"/>
              <w:rPr>
                <w:rFonts w:ascii="GHEA Grapalat" w:hAnsi="GHEA Grapalat"/>
                <w:sz w:val="20"/>
                <w:lang w:val="hy-AM"/>
              </w:rPr>
            </w:pPr>
          </w:p>
          <w:p w14:paraId="57EBF73E" w14:textId="77777777" w:rsidR="00EB78F1" w:rsidRDefault="00EB78F1" w:rsidP="00EB78F1">
            <w:pPr>
              <w:jc w:val="center"/>
              <w:rPr>
                <w:rFonts w:ascii="GHEA Grapalat" w:hAnsi="GHEA Grapalat"/>
                <w:sz w:val="20"/>
                <w:lang w:val="hy-AM"/>
              </w:rPr>
            </w:pPr>
          </w:p>
          <w:p w14:paraId="41462E28" w14:textId="77777777" w:rsidR="00EB78F1" w:rsidRDefault="00EB78F1" w:rsidP="00EB78F1">
            <w:pPr>
              <w:jc w:val="center"/>
              <w:rPr>
                <w:rFonts w:ascii="GHEA Grapalat" w:hAnsi="GHEA Grapalat"/>
                <w:sz w:val="20"/>
                <w:lang w:val="hy-AM"/>
              </w:rPr>
            </w:pPr>
          </w:p>
          <w:p w14:paraId="1F55C136" w14:textId="77777777" w:rsidR="00EB78F1" w:rsidRDefault="00EB78F1" w:rsidP="00EB78F1">
            <w:pPr>
              <w:jc w:val="center"/>
              <w:rPr>
                <w:rFonts w:ascii="GHEA Grapalat" w:hAnsi="GHEA Grapalat"/>
                <w:sz w:val="20"/>
                <w:lang w:val="hy-AM"/>
              </w:rPr>
            </w:pPr>
          </w:p>
          <w:p w14:paraId="738B701E" w14:textId="77777777" w:rsidR="00EB78F1" w:rsidRDefault="00EB78F1" w:rsidP="00EB78F1">
            <w:pPr>
              <w:jc w:val="center"/>
              <w:rPr>
                <w:rFonts w:ascii="GHEA Grapalat" w:hAnsi="GHEA Grapalat"/>
                <w:sz w:val="20"/>
                <w:lang w:val="hy-AM"/>
              </w:rPr>
            </w:pPr>
          </w:p>
          <w:p w14:paraId="40B089F4" w14:textId="77777777" w:rsidR="00EB78F1" w:rsidRDefault="00EB78F1" w:rsidP="00EB78F1">
            <w:pPr>
              <w:jc w:val="center"/>
              <w:rPr>
                <w:rFonts w:ascii="GHEA Grapalat" w:hAnsi="GHEA Grapalat"/>
                <w:sz w:val="20"/>
                <w:lang w:val="hy-AM"/>
              </w:rPr>
            </w:pPr>
          </w:p>
          <w:p w14:paraId="26A98937" w14:textId="77777777" w:rsidR="00EB78F1" w:rsidRDefault="00EB78F1" w:rsidP="00EB78F1">
            <w:pPr>
              <w:jc w:val="center"/>
              <w:rPr>
                <w:rFonts w:ascii="GHEA Grapalat" w:hAnsi="GHEA Grapalat"/>
                <w:sz w:val="20"/>
                <w:lang w:val="hy-AM"/>
              </w:rPr>
            </w:pPr>
          </w:p>
          <w:p w14:paraId="124B064B" w14:textId="77777777" w:rsidR="00EB78F1" w:rsidRDefault="00EB78F1" w:rsidP="00EB78F1">
            <w:pPr>
              <w:rPr>
                <w:rFonts w:ascii="GHEA Grapalat" w:hAnsi="GHEA Grapalat"/>
                <w:sz w:val="20"/>
                <w:lang w:val="hy-AM"/>
              </w:rPr>
            </w:pPr>
          </w:p>
          <w:p w14:paraId="3DA7B029" w14:textId="77777777" w:rsidR="00EB78F1" w:rsidRDefault="00EB78F1" w:rsidP="00EB78F1">
            <w:pPr>
              <w:jc w:val="center"/>
              <w:rPr>
                <w:rFonts w:ascii="GHEA Grapalat" w:hAnsi="GHEA Grapalat"/>
                <w:sz w:val="20"/>
                <w:lang w:val="hy-AM"/>
              </w:rPr>
            </w:pPr>
          </w:p>
          <w:p w14:paraId="15ACB283" w14:textId="2B93D903" w:rsidR="00EB78F1" w:rsidRPr="00453E01" w:rsidRDefault="00EB78F1" w:rsidP="00EB78F1">
            <w:pPr>
              <w:jc w:val="center"/>
              <w:rPr>
                <w:rFonts w:ascii="GHEA Grapalat" w:hAnsi="GHEA Grapalat"/>
                <w:sz w:val="20"/>
                <w:lang w:val="hy-AM"/>
              </w:rPr>
            </w:pPr>
          </w:p>
        </w:tc>
        <w:tc>
          <w:tcPr>
            <w:tcW w:w="1980" w:type="dxa"/>
            <w:vAlign w:val="center"/>
          </w:tcPr>
          <w:p w14:paraId="14B01DE0" w14:textId="6C4C8EA5" w:rsidR="00EB78F1" w:rsidRPr="00513CB2" w:rsidRDefault="00BC76C0" w:rsidP="00EB78F1">
            <w:pPr>
              <w:rPr>
                <w:rFonts w:ascii="GHEA Grapalat" w:hAnsi="GHEA Grapalat"/>
                <w:sz w:val="22"/>
                <w:lang w:val="hy-AM"/>
              </w:rPr>
            </w:pPr>
            <w:r>
              <w:rPr>
                <w:rFonts w:ascii="GHEA Grapalat" w:hAnsi="GHEA Grapalat" w:cs="Calibri"/>
                <w:sz w:val="18"/>
                <w:szCs w:val="18"/>
                <w:lang w:val="hy-AM"/>
              </w:rPr>
              <w:lastRenderedPageBreak/>
              <w:t xml:space="preserve">   </w:t>
            </w:r>
            <w:r w:rsidR="00EB78F1">
              <w:rPr>
                <w:rFonts w:ascii="GHEA Grapalat" w:hAnsi="GHEA Grapalat" w:cs="Calibri"/>
                <w:sz w:val="18"/>
                <w:szCs w:val="18"/>
                <w:lang w:val="hy-AM"/>
              </w:rPr>
              <w:t>Երևան քաղաք</w:t>
            </w:r>
          </w:p>
        </w:tc>
        <w:tc>
          <w:tcPr>
            <w:tcW w:w="2790" w:type="dxa"/>
            <w:vAlign w:val="center"/>
          </w:tcPr>
          <w:p w14:paraId="043B2277" w14:textId="77777777" w:rsidR="00EB78F1" w:rsidRDefault="00EB78F1" w:rsidP="00EB78F1">
            <w:pPr>
              <w:jc w:val="center"/>
              <w:rPr>
                <w:rFonts w:ascii="GHEA Grapalat" w:hAnsi="GHEA Grapalat"/>
                <w:iCs/>
                <w:sz w:val="16"/>
                <w:szCs w:val="16"/>
                <w:lang w:val="hy-AM"/>
              </w:rPr>
            </w:pPr>
            <w:r>
              <w:rPr>
                <w:rFonts w:ascii="GHEA Grapalat" w:hAnsi="GHEA Grapalat"/>
                <w:iCs/>
                <w:sz w:val="16"/>
                <w:szCs w:val="16"/>
                <w:lang w:val="hy-AM"/>
              </w:rPr>
              <w:t xml:space="preserve"> Պայմանագիրը (Ֆինանսական</w:t>
            </w:r>
          </w:p>
          <w:p w14:paraId="6BA5D537" w14:textId="77777777" w:rsidR="00EB78F1" w:rsidRDefault="00EB78F1" w:rsidP="00EB78F1">
            <w:pPr>
              <w:jc w:val="center"/>
              <w:rPr>
                <w:rFonts w:ascii="GHEA Grapalat" w:hAnsi="GHEA Grapalat"/>
                <w:iCs/>
                <w:sz w:val="16"/>
                <w:szCs w:val="16"/>
                <w:lang w:val="hy-AM"/>
              </w:rPr>
            </w:pPr>
            <w:r>
              <w:rPr>
                <w:rFonts w:ascii="GHEA Grapalat" w:hAnsi="GHEA Grapalat"/>
                <w:iCs/>
                <w:sz w:val="16"/>
                <w:szCs w:val="16"/>
                <w:lang w:val="hy-AM"/>
              </w:rPr>
              <w:t>միջոցներ նախատեսվելու</w:t>
            </w:r>
          </w:p>
          <w:p w14:paraId="53F1A2B4" w14:textId="77777777" w:rsidR="00EB78F1" w:rsidRDefault="00EB78F1" w:rsidP="00EB78F1">
            <w:pPr>
              <w:jc w:val="center"/>
              <w:rPr>
                <w:rFonts w:ascii="GHEA Grapalat" w:hAnsi="GHEA Grapalat"/>
                <w:iCs/>
                <w:sz w:val="16"/>
                <w:szCs w:val="16"/>
                <w:lang w:val="hy-AM"/>
              </w:rPr>
            </w:pPr>
            <w:r>
              <w:rPr>
                <w:rFonts w:ascii="GHEA Grapalat" w:hAnsi="GHEA Grapalat"/>
                <w:iCs/>
                <w:sz w:val="16"/>
                <w:szCs w:val="16"/>
                <w:lang w:val="hy-AM"/>
              </w:rPr>
              <w:t>դեպքում՝ համաձայնագիրը) ուժի</w:t>
            </w:r>
          </w:p>
          <w:p w14:paraId="77FBB9D1" w14:textId="77777777" w:rsidR="00EB78F1" w:rsidRDefault="00EB78F1" w:rsidP="00EB78F1">
            <w:pPr>
              <w:jc w:val="center"/>
              <w:rPr>
                <w:rFonts w:ascii="GHEA Grapalat" w:hAnsi="GHEA Grapalat"/>
                <w:iCs/>
                <w:sz w:val="16"/>
                <w:szCs w:val="16"/>
                <w:lang w:val="hy-AM"/>
              </w:rPr>
            </w:pPr>
            <w:r>
              <w:rPr>
                <w:rFonts w:ascii="GHEA Grapalat" w:hAnsi="GHEA Grapalat"/>
                <w:iCs/>
                <w:sz w:val="16"/>
                <w:szCs w:val="16"/>
                <w:lang w:val="hy-AM"/>
              </w:rPr>
              <w:t>մեջ է մտնում շինարարական</w:t>
            </w:r>
          </w:p>
          <w:p w14:paraId="0F146C62" w14:textId="77777777" w:rsidR="00EB78F1" w:rsidRDefault="00EB78F1" w:rsidP="00EB78F1">
            <w:pPr>
              <w:jc w:val="center"/>
              <w:rPr>
                <w:rFonts w:ascii="GHEA Grapalat" w:hAnsi="GHEA Grapalat"/>
                <w:iCs/>
                <w:sz w:val="16"/>
                <w:szCs w:val="16"/>
                <w:lang w:val="hy-AM"/>
              </w:rPr>
            </w:pPr>
            <w:r>
              <w:rPr>
                <w:rFonts w:ascii="GHEA Grapalat" w:hAnsi="GHEA Grapalat"/>
                <w:iCs/>
                <w:sz w:val="16"/>
                <w:szCs w:val="16"/>
                <w:lang w:val="hy-AM"/>
              </w:rPr>
              <w:t>աշխատանքների գնման</w:t>
            </w:r>
          </w:p>
          <w:p w14:paraId="1D8E9CFB" w14:textId="77777777" w:rsidR="00EB78F1" w:rsidRDefault="00EB78F1" w:rsidP="00EB78F1">
            <w:pPr>
              <w:jc w:val="center"/>
              <w:rPr>
                <w:rFonts w:ascii="GHEA Grapalat" w:hAnsi="GHEA Grapalat"/>
                <w:iCs/>
                <w:sz w:val="16"/>
                <w:szCs w:val="16"/>
                <w:lang w:val="hy-AM"/>
              </w:rPr>
            </w:pPr>
            <w:r>
              <w:rPr>
                <w:rFonts w:ascii="GHEA Grapalat" w:hAnsi="GHEA Grapalat"/>
                <w:iCs/>
                <w:sz w:val="16"/>
                <w:szCs w:val="16"/>
                <w:lang w:val="hy-AM"/>
              </w:rPr>
              <w:t>պայմանագիրը (Ֆինանսական</w:t>
            </w:r>
          </w:p>
          <w:p w14:paraId="03291790" w14:textId="77777777" w:rsidR="00EB78F1" w:rsidRDefault="00EB78F1" w:rsidP="00EB78F1">
            <w:pPr>
              <w:jc w:val="center"/>
              <w:rPr>
                <w:rFonts w:ascii="GHEA Grapalat" w:hAnsi="GHEA Grapalat"/>
                <w:iCs/>
                <w:sz w:val="16"/>
                <w:szCs w:val="16"/>
                <w:lang w:val="hy-AM"/>
              </w:rPr>
            </w:pPr>
            <w:r>
              <w:rPr>
                <w:rFonts w:ascii="GHEA Grapalat" w:hAnsi="GHEA Grapalat"/>
                <w:iCs/>
                <w:sz w:val="16"/>
                <w:szCs w:val="16"/>
                <w:lang w:val="hy-AM"/>
              </w:rPr>
              <w:t>միջոցներ հատկացվելուց հետո</w:t>
            </w:r>
          </w:p>
          <w:p w14:paraId="5A79A2A3" w14:textId="77777777" w:rsidR="00EB78F1" w:rsidRDefault="00EB78F1" w:rsidP="00EB78F1">
            <w:pPr>
              <w:jc w:val="center"/>
              <w:rPr>
                <w:rFonts w:ascii="GHEA Grapalat" w:hAnsi="GHEA Grapalat"/>
                <w:iCs/>
                <w:sz w:val="16"/>
                <w:szCs w:val="16"/>
                <w:lang w:val="hy-AM"/>
              </w:rPr>
            </w:pPr>
            <w:r>
              <w:rPr>
                <w:rFonts w:ascii="GHEA Grapalat" w:hAnsi="GHEA Grapalat"/>
                <w:iCs/>
                <w:sz w:val="16"/>
                <w:szCs w:val="16"/>
                <w:lang w:val="hy-AM"/>
              </w:rPr>
              <w:t>կնքվելիք համաձայնագիրը)</w:t>
            </w:r>
          </w:p>
          <w:p w14:paraId="07613152" w14:textId="77777777" w:rsidR="00EB78F1" w:rsidRDefault="00EB78F1" w:rsidP="00EB78F1">
            <w:pPr>
              <w:jc w:val="center"/>
              <w:rPr>
                <w:rFonts w:ascii="GHEA Grapalat" w:hAnsi="GHEA Grapalat"/>
                <w:iCs/>
                <w:sz w:val="16"/>
                <w:szCs w:val="16"/>
                <w:lang w:val="hy-AM"/>
              </w:rPr>
            </w:pPr>
            <w:r>
              <w:rPr>
                <w:rFonts w:ascii="GHEA Grapalat" w:hAnsi="GHEA Grapalat"/>
                <w:iCs/>
                <w:sz w:val="16"/>
                <w:szCs w:val="16"/>
                <w:lang w:val="hy-AM"/>
              </w:rPr>
              <w:t>վավերացնելու օրվանից և գործում</w:t>
            </w:r>
          </w:p>
          <w:p w14:paraId="36ADC2B3" w14:textId="77777777" w:rsidR="00EB78F1" w:rsidRDefault="00EB78F1" w:rsidP="00EB78F1">
            <w:pPr>
              <w:jc w:val="center"/>
              <w:rPr>
                <w:rFonts w:ascii="GHEA Grapalat" w:hAnsi="GHEA Grapalat"/>
                <w:iCs/>
                <w:sz w:val="16"/>
                <w:szCs w:val="16"/>
                <w:lang w:val="hy-AM"/>
              </w:rPr>
            </w:pPr>
            <w:r>
              <w:rPr>
                <w:rFonts w:ascii="GHEA Grapalat" w:hAnsi="GHEA Grapalat"/>
                <w:iCs/>
                <w:sz w:val="16"/>
                <w:szCs w:val="16"/>
                <w:lang w:val="hy-AM"/>
              </w:rPr>
              <w:t>է շինարարական</w:t>
            </w:r>
          </w:p>
          <w:p w14:paraId="4376E1B5" w14:textId="43131170" w:rsidR="00EB78F1" w:rsidRPr="00513CB2" w:rsidRDefault="00EB78F1" w:rsidP="00EB78F1">
            <w:pPr>
              <w:jc w:val="center"/>
              <w:rPr>
                <w:rFonts w:ascii="GHEA Grapalat" w:hAnsi="GHEA Grapalat"/>
                <w:sz w:val="22"/>
                <w:lang w:val="hy-AM"/>
              </w:rPr>
            </w:pPr>
            <w:r>
              <w:rPr>
                <w:rFonts w:ascii="GHEA Grapalat" w:hAnsi="GHEA Grapalat"/>
                <w:iCs/>
                <w:sz w:val="16"/>
                <w:szCs w:val="16"/>
                <w:lang w:val="hy-AM"/>
              </w:rPr>
              <w:t>աշխատանքներին զուգընթաց:</w:t>
            </w:r>
          </w:p>
        </w:tc>
      </w:tr>
    </w:tbl>
    <w:p w14:paraId="029FBC11" w14:textId="77777777" w:rsidR="00513CB2" w:rsidRPr="00274C6A" w:rsidRDefault="00513CB2" w:rsidP="00513CB2">
      <w:pPr>
        <w:jc w:val="right"/>
        <w:rPr>
          <w:rFonts w:ascii="GHEA Grapalat" w:hAnsi="GHEA Grapalat"/>
          <w:sz w:val="20"/>
          <w:lang w:val="hy-AM"/>
        </w:rPr>
      </w:pPr>
    </w:p>
    <w:p w14:paraId="497A2E75" w14:textId="77777777" w:rsidR="00513CB2" w:rsidRPr="00DB7A9F" w:rsidRDefault="00513CB2" w:rsidP="00513CB2">
      <w:pPr>
        <w:jc w:val="both"/>
        <w:rPr>
          <w:rFonts w:ascii="GHEA Grapalat" w:hAnsi="GHEA Grapalat" w:cs="Sylfaen"/>
          <w:i/>
          <w:sz w:val="18"/>
          <w:szCs w:val="18"/>
          <w:lang w:val="pt-BR"/>
        </w:rPr>
      </w:pPr>
      <w:r w:rsidRPr="00274C6A">
        <w:rPr>
          <w:rFonts w:ascii="GHEA Grapalat" w:hAnsi="GHEA Grapalat"/>
          <w:sz w:val="20"/>
          <w:lang w:val="hy-AM"/>
        </w:rPr>
        <w:t xml:space="preserve"> </w:t>
      </w:r>
      <w:ins w:id="14" w:author="Armine Aghajanyan" w:date="2023-08-24T15:00:00Z">
        <w:r w:rsidRPr="002A264C">
          <w:rPr>
            <w:rFonts w:ascii="GHEA Grapalat" w:hAnsi="GHEA Grapalat"/>
            <w:sz w:val="20"/>
            <w:lang w:val="hy-AM"/>
          </w:rPr>
          <w:t xml:space="preserve"> </w:t>
        </w:r>
      </w:ins>
      <w:r w:rsidRPr="00513CB2">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6F5526BA" w14:textId="77777777" w:rsidR="00513CB2" w:rsidRPr="002268CD" w:rsidRDefault="00513CB2" w:rsidP="00513CB2">
      <w:pPr>
        <w:jc w:val="both"/>
        <w:rPr>
          <w:rFonts w:ascii="GHEA Grapalat" w:hAnsi="GHEA Grapalat"/>
          <w:i/>
          <w:sz w:val="20"/>
          <w:lang w:val="pt-BR"/>
        </w:rPr>
      </w:pPr>
      <w:r w:rsidRPr="00F566BF">
        <w:rPr>
          <w:rFonts w:ascii="GHEA Grapalat" w:hAnsi="GHEA Grapalat" w:cs="Sylfaen"/>
          <w:i/>
          <w:sz w:val="18"/>
          <w:szCs w:val="18"/>
          <w:lang w:val="pt-BR"/>
        </w:rPr>
        <w:lastRenderedPageBreak/>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268CD" w:rsidRDefault="00513CB2" w:rsidP="00513CB2">
      <w:pPr>
        <w:jc w:val="both"/>
        <w:rPr>
          <w:rFonts w:ascii="GHEA Grapalat" w:hAnsi="GHEA Grapalat"/>
          <w:sz w:val="20"/>
          <w:lang w:val="pt-BR"/>
        </w:rPr>
      </w:pPr>
    </w:p>
    <w:p w14:paraId="5FDDA3E9" w14:textId="29150D20" w:rsidR="00513CB2" w:rsidRPr="00513CB2" w:rsidRDefault="00513CB2" w:rsidP="00513CB2">
      <w:pPr>
        <w:jc w:val="both"/>
        <w:rPr>
          <w:rFonts w:ascii="GHEA Grapalat" w:hAnsi="GHEA Grapalat"/>
          <w:sz w:val="20"/>
          <w:lang w:val="pt-BR"/>
        </w:rPr>
      </w:pPr>
    </w:p>
    <w:p w14:paraId="54E61316" w14:textId="77777777" w:rsidR="00513CB2" w:rsidRPr="00882B3F" w:rsidRDefault="00513CB2" w:rsidP="00513CB2">
      <w:pPr>
        <w:jc w:val="both"/>
        <w:rPr>
          <w:rFonts w:ascii="GHEA Grapalat" w:hAnsi="GHEA Grapalat"/>
          <w:sz w:val="20"/>
          <w:lang w:val="hy-AM"/>
        </w:rPr>
      </w:pPr>
    </w:p>
    <w:p w14:paraId="19770CFC" w14:textId="77777777" w:rsidR="00513CB2" w:rsidRPr="00882B3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F566BF" w14:paraId="30C1E086" w14:textId="77777777" w:rsidTr="00464B9F">
        <w:trPr>
          <w:jc w:val="center"/>
        </w:trPr>
        <w:tc>
          <w:tcPr>
            <w:tcW w:w="4536" w:type="dxa"/>
          </w:tcPr>
          <w:p w14:paraId="0739D8CC" w14:textId="77777777" w:rsidR="00513CB2" w:rsidRPr="00F566BF" w:rsidRDefault="00513CB2" w:rsidP="00464B9F">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513EB4E5" w14:textId="77777777" w:rsidR="00513CB2" w:rsidRPr="00F566BF" w:rsidRDefault="00513CB2" w:rsidP="00464B9F">
            <w:pPr>
              <w:rPr>
                <w:rFonts w:ascii="GHEA Grapalat" w:hAnsi="GHEA Grapalat"/>
                <w:sz w:val="22"/>
                <w:szCs w:val="22"/>
                <w:lang w:val="ru-RU"/>
              </w:rPr>
            </w:pPr>
          </w:p>
          <w:p w14:paraId="6DAE842A" w14:textId="77777777" w:rsidR="00513CB2" w:rsidRPr="00F566BF" w:rsidRDefault="00513CB2" w:rsidP="00464B9F">
            <w:pPr>
              <w:rPr>
                <w:rFonts w:ascii="GHEA Grapalat" w:hAnsi="GHEA Grapalat"/>
                <w:sz w:val="22"/>
                <w:szCs w:val="22"/>
                <w:lang w:val="ru-RU"/>
              </w:rPr>
            </w:pPr>
          </w:p>
          <w:p w14:paraId="5B112A54" w14:textId="77777777" w:rsidR="00513CB2" w:rsidRPr="00F566BF" w:rsidRDefault="00513CB2" w:rsidP="00464B9F">
            <w:pPr>
              <w:rPr>
                <w:rFonts w:ascii="GHEA Grapalat" w:hAnsi="GHEA Grapalat"/>
                <w:sz w:val="22"/>
                <w:szCs w:val="22"/>
                <w:lang w:val="ru-RU"/>
              </w:rPr>
            </w:pPr>
          </w:p>
          <w:p w14:paraId="3C91C816" w14:textId="77777777" w:rsidR="00513CB2" w:rsidRPr="00F566BF" w:rsidRDefault="00513CB2" w:rsidP="00464B9F">
            <w:pPr>
              <w:rPr>
                <w:rFonts w:ascii="GHEA Grapalat" w:hAnsi="GHEA Grapalat"/>
                <w:sz w:val="22"/>
                <w:szCs w:val="22"/>
                <w:lang w:val="ru-RU"/>
              </w:rPr>
            </w:pPr>
          </w:p>
          <w:p w14:paraId="3FB5B93A" w14:textId="77777777" w:rsidR="00513CB2" w:rsidRPr="00F566BF" w:rsidRDefault="00513CB2" w:rsidP="00464B9F">
            <w:pPr>
              <w:rPr>
                <w:rFonts w:ascii="GHEA Grapalat" w:hAnsi="GHEA Grapalat"/>
                <w:lang w:val="ru-RU"/>
              </w:rPr>
            </w:pPr>
          </w:p>
          <w:p w14:paraId="398FB99E"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59D0AA2E"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51D8100" w14:textId="77777777" w:rsidR="00513CB2" w:rsidRPr="00F566BF" w:rsidRDefault="00513CB2" w:rsidP="00464B9F">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7EAB21E" w14:textId="77777777" w:rsidR="00513CB2" w:rsidRPr="00F566BF" w:rsidRDefault="00513CB2" w:rsidP="00464B9F">
            <w:pPr>
              <w:spacing w:line="360" w:lineRule="auto"/>
              <w:jc w:val="center"/>
              <w:rPr>
                <w:rFonts w:ascii="GHEA Grapalat" w:hAnsi="GHEA Grapalat"/>
                <w:lang w:val="ru-RU"/>
              </w:rPr>
            </w:pPr>
          </w:p>
        </w:tc>
        <w:tc>
          <w:tcPr>
            <w:tcW w:w="4343" w:type="dxa"/>
          </w:tcPr>
          <w:p w14:paraId="11C00FEE" w14:textId="77777777" w:rsidR="00513CB2" w:rsidRPr="00F566BF" w:rsidRDefault="00513CB2" w:rsidP="00464B9F">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2FC793" w14:textId="77777777" w:rsidR="00513CB2" w:rsidRPr="00F566BF" w:rsidRDefault="00513CB2" w:rsidP="00464B9F">
            <w:pPr>
              <w:jc w:val="center"/>
              <w:rPr>
                <w:rFonts w:ascii="GHEA Grapalat" w:hAnsi="GHEA Grapalat"/>
                <w:lang w:val="ru-RU"/>
              </w:rPr>
            </w:pPr>
          </w:p>
          <w:p w14:paraId="14080907" w14:textId="77777777" w:rsidR="00513CB2" w:rsidRPr="00F566BF" w:rsidRDefault="00513CB2" w:rsidP="00464B9F">
            <w:pPr>
              <w:jc w:val="center"/>
              <w:rPr>
                <w:rFonts w:ascii="GHEA Grapalat" w:hAnsi="GHEA Grapalat"/>
                <w:lang w:val="ru-RU"/>
              </w:rPr>
            </w:pPr>
          </w:p>
          <w:p w14:paraId="134F14FB" w14:textId="77777777" w:rsidR="00513CB2" w:rsidRPr="00F566BF" w:rsidRDefault="00513CB2" w:rsidP="00464B9F">
            <w:pPr>
              <w:jc w:val="center"/>
              <w:rPr>
                <w:rFonts w:ascii="GHEA Grapalat" w:hAnsi="GHEA Grapalat"/>
                <w:lang w:val="ru-RU"/>
              </w:rPr>
            </w:pPr>
          </w:p>
          <w:p w14:paraId="5BE4A6F1" w14:textId="77777777" w:rsidR="00513CB2" w:rsidRPr="00F566BF" w:rsidRDefault="00513CB2" w:rsidP="00464B9F">
            <w:pPr>
              <w:jc w:val="center"/>
              <w:rPr>
                <w:rFonts w:ascii="GHEA Grapalat" w:hAnsi="GHEA Grapalat"/>
              </w:rPr>
            </w:pPr>
          </w:p>
          <w:p w14:paraId="6DE54982" w14:textId="77777777" w:rsidR="00513CB2" w:rsidRPr="00F566BF" w:rsidRDefault="00513CB2" w:rsidP="00464B9F">
            <w:pPr>
              <w:jc w:val="center"/>
              <w:rPr>
                <w:rFonts w:ascii="GHEA Grapalat" w:hAnsi="GHEA Grapalat"/>
              </w:rPr>
            </w:pPr>
          </w:p>
          <w:p w14:paraId="1041F7E4"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4DCF9C73"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0B1D194" w14:textId="77777777" w:rsidR="00513CB2" w:rsidRPr="00F566BF" w:rsidRDefault="00513CB2" w:rsidP="00464B9F">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18CF52A4" w14:textId="77777777" w:rsidR="00513CB2" w:rsidRDefault="00513CB2" w:rsidP="00513CB2">
      <w:pPr>
        <w:autoSpaceDE w:val="0"/>
        <w:autoSpaceDN w:val="0"/>
        <w:adjustRightInd w:val="0"/>
        <w:jc w:val="right"/>
        <w:rPr>
          <w:rFonts w:ascii="GHEA Grapalat" w:hAnsi="GHEA Grapalat"/>
          <w:sz w:val="20"/>
        </w:rPr>
        <w:sectPr w:rsidR="00513CB2" w:rsidSect="00513CB2">
          <w:footnotePr>
            <w:pos w:val="beneathText"/>
          </w:footnotePr>
          <w:pgSz w:w="16838" w:h="11906" w:orient="landscape" w:code="9"/>
          <w:pgMar w:top="662" w:right="533" w:bottom="850" w:left="720" w:header="562" w:footer="562" w:gutter="0"/>
          <w:cols w:space="720"/>
        </w:sectPr>
      </w:pPr>
    </w:p>
    <w:p w14:paraId="3491C64E" w14:textId="2F4F188E" w:rsidR="005E7CE7" w:rsidRPr="00245177" w:rsidRDefault="005E7CE7" w:rsidP="005E7CE7">
      <w:pPr>
        <w:autoSpaceDE w:val="0"/>
        <w:autoSpaceDN w:val="0"/>
        <w:adjustRightInd w:val="0"/>
        <w:jc w:val="right"/>
        <w:rPr>
          <w:rFonts w:ascii="GHEA Grapalat" w:hAnsi="GHEA Grapalat" w:cs="TimesArmenianPSMT"/>
          <w:i/>
          <w:sz w:val="20"/>
          <w:szCs w:val="16"/>
          <w:lang w:val="hy-AM"/>
        </w:rPr>
      </w:pP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1857AB36"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              20</w:t>
      </w:r>
      <w:r w:rsidR="00513CB2">
        <w:rPr>
          <w:rFonts w:ascii="GHEA Grapalat" w:hAnsi="GHEA Grapalat"/>
          <w:i/>
          <w:sz w:val="18"/>
          <w:lang w:val="hy-AM"/>
        </w:rPr>
        <w:t>25</w:t>
      </w:r>
      <w:r w:rsidRPr="00F566BF">
        <w:rPr>
          <w:rFonts w:ascii="GHEA Grapalat" w:hAnsi="GHEA Grapalat"/>
          <w:i/>
          <w:sz w:val="18"/>
          <w:lang w:val="hy-AM"/>
        </w:rPr>
        <w:t xml:space="preserve">  թ. կնքված </w:t>
      </w:r>
    </w:p>
    <w:p w14:paraId="7737E6A1" w14:textId="5DD6387A"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513CB2" w:rsidRPr="00513CB2">
        <w:rPr>
          <w:rFonts w:ascii="GHEA Grapalat" w:hAnsi="GHEA Grapalat"/>
          <w:i/>
          <w:sz w:val="18"/>
          <w:lang w:val="hy-AM"/>
        </w:rPr>
        <w:t xml:space="preserve">                  </w:t>
      </w:r>
      <w:r w:rsidR="00513CB2">
        <w:rPr>
          <w:rFonts w:ascii="GHEA Grapalat" w:hAnsi="GHEA Grapalat"/>
          <w:i/>
          <w:sz w:val="18"/>
          <w:lang w:val="hy-AM"/>
        </w:rPr>
        <w:t xml:space="preserve">  </w:t>
      </w:r>
      <w:r w:rsidR="00513CB2" w:rsidRPr="00513CB2">
        <w:rPr>
          <w:rFonts w:ascii="GHEA Grapalat" w:hAnsi="GHEA Grapalat"/>
          <w:i/>
          <w:sz w:val="18"/>
          <w:lang w:val="hy-AM"/>
        </w:rPr>
        <w:t xml:space="preserve">  </w:t>
      </w:r>
      <w:r w:rsidR="00AE330B">
        <w:rPr>
          <w:rFonts w:ascii="GHEA Grapalat" w:hAnsi="GHEA Grapalat"/>
          <w:i/>
          <w:sz w:val="18"/>
          <w:lang w:val="hy-AM"/>
        </w:rPr>
        <w:t>ԵՔ-ԲՄԽԾՁԲ-</w:t>
      </w:r>
      <w:r w:rsidR="00810DF7">
        <w:rPr>
          <w:rFonts w:ascii="GHEA Grapalat" w:hAnsi="GHEA Grapalat"/>
          <w:i/>
          <w:sz w:val="18"/>
          <w:lang w:val="hy-AM"/>
        </w:rPr>
        <w:t>26/11</w:t>
      </w:r>
      <w:r w:rsidRPr="00F566BF">
        <w:rPr>
          <w:rFonts w:ascii="GHEA Grapalat" w:hAnsi="GHEA Grapalat"/>
          <w:i/>
          <w:sz w:val="18"/>
          <w:lang w:val="hy-AM"/>
        </w:rPr>
        <w:t xml:space="preserve">  ծածկագրով պայմանագրի</w:t>
      </w:r>
    </w:p>
    <w:p w14:paraId="3697B5E2" w14:textId="77777777" w:rsidR="007678FA" w:rsidRPr="00EF6E29" w:rsidRDefault="007678FA" w:rsidP="007678FA">
      <w:pPr>
        <w:tabs>
          <w:tab w:val="left" w:pos="9540"/>
        </w:tabs>
        <w:rPr>
          <w:rFonts w:ascii="GHEA Grapalat" w:hAnsi="GHEA Grapalat"/>
          <w:sz w:val="20"/>
          <w:lang w:val="hy-AM"/>
        </w:rPr>
      </w:pPr>
    </w:p>
    <w:p w14:paraId="752981A1" w14:textId="77777777" w:rsidR="007678FA" w:rsidRPr="00EF6E29"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920"/>
        <w:gridCol w:w="2931"/>
        <w:gridCol w:w="588"/>
        <w:gridCol w:w="588"/>
        <w:gridCol w:w="588"/>
        <w:gridCol w:w="588"/>
        <w:gridCol w:w="588"/>
        <w:gridCol w:w="588"/>
        <w:gridCol w:w="657"/>
        <w:gridCol w:w="657"/>
        <w:gridCol w:w="657"/>
        <w:gridCol w:w="657"/>
        <w:gridCol w:w="657"/>
        <w:gridCol w:w="657"/>
        <w:gridCol w:w="1375"/>
        <w:gridCol w:w="11"/>
      </w:tblGrid>
      <w:tr w:rsidR="007678FA" w:rsidRPr="00F566BF" w14:paraId="02E76D0A" w14:textId="77777777" w:rsidTr="00513CB2">
        <w:trPr>
          <w:trHeight w:val="239"/>
        </w:trPr>
        <w:tc>
          <w:tcPr>
            <w:tcW w:w="15526" w:type="dxa"/>
            <w:gridSpan w:val="17"/>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513CB2" w:rsidRPr="008637C9" w14:paraId="272DFF80" w14:textId="77777777" w:rsidTr="000968C3">
        <w:trPr>
          <w:trHeight w:val="479"/>
        </w:trPr>
        <w:tc>
          <w:tcPr>
            <w:tcW w:w="1874" w:type="dxa"/>
            <w:vMerge w:val="restart"/>
            <w:vAlign w:val="center"/>
          </w:tcPr>
          <w:p w14:paraId="034ED9C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976" w:type="dxa"/>
            <w:vMerge w:val="restart"/>
            <w:vAlign w:val="center"/>
          </w:tcPr>
          <w:p w14:paraId="0304485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2506" w:type="dxa"/>
            <w:vMerge w:val="restart"/>
            <w:vAlign w:val="center"/>
          </w:tcPr>
          <w:p w14:paraId="5656D9F5"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9170" w:type="dxa"/>
            <w:gridSpan w:val="14"/>
            <w:vAlign w:val="center"/>
          </w:tcPr>
          <w:p w14:paraId="5CF4675B" w14:textId="221DFE1D" w:rsidR="00513CB2" w:rsidRPr="00F566BF" w:rsidRDefault="00513CB2"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25</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513CB2" w:rsidRPr="00F566BF" w14:paraId="64F0D610" w14:textId="77777777" w:rsidTr="000968C3">
        <w:trPr>
          <w:gridAfter w:val="1"/>
          <w:wAfter w:w="12" w:type="dxa"/>
          <w:trHeight w:val="1549"/>
        </w:trPr>
        <w:tc>
          <w:tcPr>
            <w:tcW w:w="1874" w:type="dxa"/>
            <w:vMerge/>
          </w:tcPr>
          <w:p w14:paraId="2AAFAB7E" w14:textId="77777777" w:rsidR="00513CB2" w:rsidRPr="00F566BF" w:rsidRDefault="00513CB2" w:rsidP="00E53C12">
            <w:pPr>
              <w:jc w:val="center"/>
              <w:rPr>
                <w:rFonts w:ascii="GHEA Grapalat" w:hAnsi="GHEA Grapalat"/>
                <w:sz w:val="20"/>
                <w:lang w:val="es-ES"/>
              </w:rPr>
            </w:pPr>
          </w:p>
        </w:tc>
        <w:tc>
          <w:tcPr>
            <w:tcW w:w="1976" w:type="dxa"/>
            <w:vMerge/>
          </w:tcPr>
          <w:p w14:paraId="3052BA05" w14:textId="77777777" w:rsidR="00513CB2" w:rsidRPr="00F566BF" w:rsidRDefault="00513CB2" w:rsidP="00E53C12">
            <w:pPr>
              <w:jc w:val="center"/>
              <w:rPr>
                <w:rFonts w:ascii="GHEA Grapalat" w:hAnsi="GHEA Grapalat"/>
                <w:sz w:val="20"/>
                <w:lang w:val="es-ES"/>
              </w:rPr>
            </w:pPr>
          </w:p>
        </w:tc>
        <w:tc>
          <w:tcPr>
            <w:tcW w:w="2506" w:type="dxa"/>
            <w:vMerge/>
          </w:tcPr>
          <w:p w14:paraId="70B722F6" w14:textId="77777777" w:rsidR="00513CB2" w:rsidRPr="00F566BF"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605" w:type="dxa"/>
            <w:textDirection w:val="btLr"/>
            <w:vAlign w:val="center"/>
          </w:tcPr>
          <w:p w14:paraId="3D1AC7FB"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605" w:type="dxa"/>
            <w:textDirection w:val="btLr"/>
            <w:vAlign w:val="center"/>
          </w:tcPr>
          <w:p w14:paraId="4776CE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605" w:type="dxa"/>
            <w:textDirection w:val="btLr"/>
            <w:vAlign w:val="center"/>
          </w:tcPr>
          <w:p w14:paraId="33DE47B8"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85" w:type="dxa"/>
            <w:textDirection w:val="btLr"/>
            <w:vAlign w:val="center"/>
          </w:tcPr>
          <w:p w14:paraId="717231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416" w:type="dxa"/>
            <w:vAlign w:val="center"/>
          </w:tcPr>
          <w:p w14:paraId="027E1BAD" w14:textId="77777777" w:rsidR="00513CB2" w:rsidRPr="00F566BF" w:rsidRDefault="00513CB2"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513CB2" w:rsidRPr="00F566BF" w:rsidRDefault="00513CB2" w:rsidP="00E53C12">
            <w:pPr>
              <w:jc w:val="center"/>
              <w:rPr>
                <w:rFonts w:ascii="GHEA Grapalat" w:hAnsi="GHEA Grapalat"/>
                <w:sz w:val="18"/>
                <w:lang w:val="es-ES"/>
              </w:rPr>
            </w:pPr>
          </w:p>
        </w:tc>
      </w:tr>
      <w:tr w:rsidR="001F6476" w:rsidRPr="00F566BF" w14:paraId="4778FBF1" w14:textId="77777777" w:rsidTr="000968C3">
        <w:trPr>
          <w:gridAfter w:val="1"/>
          <w:wAfter w:w="12" w:type="dxa"/>
          <w:trHeight w:val="1549"/>
        </w:trPr>
        <w:tc>
          <w:tcPr>
            <w:tcW w:w="1874" w:type="dxa"/>
            <w:vAlign w:val="center"/>
          </w:tcPr>
          <w:p w14:paraId="06510526" w14:textId="79AFC6C1" w:rsidR="001F6476" w:rsidRPr="00F566BF" w:rsidRDefault="001F6476" w:rsidP="001F6476">
            <w:pPr>
              <w:jc w:val="center"/>
              <w:rPr>
                <w:rFonts w:ascii="GHEA Grapalat" w:hAnsi="GHEA Grapalat"/>
                <w:sz w:val="20"/>
                <w:lang w:val="es-ES"/>
              </w:rPr>
            </w:pPr>
            <w:r>
              <w:rPr>
                <w:rFonts w:ascii="GHEA Grapalat" w:hAnsi="GHEA Grapalat"/>
                <w:sz w:val="20"/>
                <w:lang w:val="es-ES"/>
              </w:rPr>
              <w:t>1</w:t>
            </w:r>
          </w:p>
        </w:tc>
        <w:tc>
          <w:tcPr>
            <w:tcW w:w="1976" w:type="dxa"/>
            <w:vAlign w:val="center"/>
          </w:tcPr>
          <w:p w14:paraId="6D3F3468" w14:textId="1F818A98" w:rsidR="001F6476" w:rsidRPr="00F566BF" w:rsidRDefault="00CF130F" w:rsidP="001F6476">
            <w:pPr>
              <w:jc w:val="center"/>
              <w:rPr>
                <w:rFonts w:ascii="GHEA Grapalat" w:hAnsi="GHEA Grapalat"/>
                <w:sz w:val="20"/>
                <w:lang w:val="es-ES"/>
              </w:rPr>
            </w:pPr>
            <w:r w:rsidRPr="00CF130F">
              <w:rPr>
                <w:rFonts w:ascii="GHEA Grapalat" w:hAnsi="GHEA Grapalat"/>
                <w:bCs/>
                <w:sz w:val="20"/>
                <w:lang w:val="hy-AM"/>
              </w:rPr>
              <w:t>71351540/1052</w:t>
            </w:r>
            <w:r w:rsidRPr="00CF130F">
              <w:rPr>
                <w:rFonts w:ascii="GHEA Grapalat" w:hAnsi="GHEA Grapalat"/>
                <w:bCs/>
                <w:sz w:val="20"/>
                <w:lang w:val="es-ES"/>
              </w:rPr>
              <w:t xml:space="preserve"> </w:t>
            </w:r>
          </w:p>
        </w:tc>
        <w:tc>
          <w:tcPr>
            <w:tcW w:w="2506" w:type="dxa"/>
            <w:vAlign w:val="center"/>
          </w:tcPr>
          <w:p w14:paraId="2CCA5D10" w14:textId="1D062FBA" w:rsidR="001F6476" w:rsidRPr="003B509C" w:rsidRDefault="00CF130F" w:rsidP="003B509C">
            <w:pPr>
              <w:jc w:val="center"/>
              <w:rPr>
                <w:rFonts w:ascii="GHEA Grapalat" w:hAnsi="GHEA Grapalat"/>
                <w:b/>
                <w:sz w:val="20"/>
                <w:lang w:val="hy-AM"/>
              </w:rPr>
            </w:pPr>
            <w:r w:rsidRPr="00CF130F">
              <w:rPr>
                <w:rFonts w:ascii="GHEA Grapalat" w:hAnsi="GHEA Grapalat"/>
                <w:sz w:val="20"/>
                <w:lang w:val="hy-AM"/>
              </w:rPr>
              <w:t>Երևան քաղաքում հրատապ լուծում պահանջող (վթարավերականգնողական) շինարարական աշխատանքների որակի տեխնիկական հսկողության խորհրդատվական ծառայություններ</w:t>
            </w:r>
          </w:p>
        </w:tc>
        <w:tc>
          <w:tcPr>
            <w:tcW w:w="606" w:type="dxa"/>
            <w:vAlign w:val="center"/>
          </w:tcPr>
          <w:p w14:paraId="3557F925" w14:textId="77777777" w:rsidR="001F6476" w:rsidRPr="00F566BF" w:rsidRDefault="001F6476" w:rsidP="001F6476">
            <w:pPr>
              <w:jc w:val="center"/>
              <w:rPr>
                <w:rFonts w:ascii="GHEA Grapalat" w:hAnsi="GHEA Grapalat"/>
                <w:lang w:val="pt-BR"/>
              </w:rPr>
            </w:pPr>
            <w:r w:rsidRPr="00F566BF">
              <w:rPr>
                <w:rFonts w:ascii="GHEA Grapalat" w:hAnsi="GHEA Grapalat"/>
                <w:sz w:val="20"/>
                <w:lang w:val="pt-BR"/>
              </w:rPr>
              <w:t>... %</w:t>
            </w:r>
          </w:p>
        </w:tc>
        <w:tc>
          <w:tcPr>
            <w:tcW w:w="606" w:type="dxa"/>
            <w:vAlign w:val="center"/>
          </w:tcPr>
          <w:p w14:paraId="71BE3923" w14:textId="77777777" w:rsidR="001F6476" w:rsidRPr="00F566BF" w:rsidRDefault="001F6476" w:rsidP="001F6476">
            <w:pPr>
              <w:jc w:val="center"/>
              <w:rPr>
                <w:rFonts w:ascii="GHEA Grapalat" w:hAnsi="GHEA Grapalat"/>
                <w:lang w:val="pt-BR"/>
              </w:rPr>
            </w:pPr>
            <w:r w:rsidRPr="00F566BF">
              <w:rPr>
                <w:rFonts w:ascii="GHEA Grapalat" w:hAnsi="GHEA Grapalat"/>
                <w:sz w:val="20"/>
                <w:lang w:val="pt-BR"/>
              </w:rPr>
              <w:t>... %</w:t>
            </w:r>
          </w:p>
        </w:tc>
        <w:tc>
          <w:tcPr>
            <w:tcW w:w="605" w:type="dxa"/>
            <w:vAlign w:val="center"/>
          </w:tcPr>
          <w:p w14:paraId="2332FAE3" w14:textId="77777777" w:rsidR="001F6476" w:rsidRPr="00F566BF" w:rsidRDefault="001F6476" w:rsidP="001F6476">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3C3A791F" w14:textId="77777777" w:rsidR="001F6476" w:rsidRPr="00F566BF" w:rsidRDefault="001F6476" w:rsidP="001F6476">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0E002E46" w14:textId="77777777" w:rsidR="001F6476" w:rsidRPr="00F566BF" w:rsidRDefault="001F6476" w:rsidP="001F6476">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78FF2EEA" w14:textId="77777777" w:rsidR="001F6476" w:rsidRPr="00F566BF" w:rsidRDefault="001F6476" w:rsidP="001F6476">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4574A4AC" w14:textId="70007A74" w:rsidR="001F6476" w:rsidRPr="00F566BF" w:rsidRDefault="001F6476" w:rsidP="001F6476">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41771D75" w14:textId="464B6AD3" w:rsidR="001F6476" w:rsidRPr="00F566BF" w:rsidRDefault="001F6476" w:rsidP="001F6476">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3105C606" w14:textId="06817D1E" w:rsidR="001F6476" w:rsidRPr="00F566BF" w:rsidRDefault="001F6476" w:rsidP="001F6476">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05AD19F7" w14:textId="73B23AF4" w:rsidR="001F6476" w:rsidRPr="00F566BF" w:rsidRDefault="001F6476" w:rsidP="001F6476">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052AAB1C" w14:textId="060B8FC7" w:rsidR="001F6476" w:rsidRPr="00F566BF" w:rsidRDefault="001F6476" w:rsidP="001F6476">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20E27A48" w14:textId="436DFED0" w:rsidR="001F6476" w:rsidRPr="00F566BF" w:rsidRDefault="001F6476" w:rsidP="001F6476">
            <w:pPr>
              <w:jc w:val="center"/>
              <w:rPr>
                <w:rFonts w:ascii="GHEA Grapalat" w:hAnsi="GHEA Grapalat" w:cs="Arial"/>
                <w:sz w:val="18"/>
                <w:szCs w:val="18"/>
                <w:lang w:val="pt-BR"/>
              </w:rPr>
            </w:pPr>
            <w:r w:rsidRPr="00F566BF">
              <w:rPr>
                <w:rFonts w:ascii="GHEA Grapalat" w:hAnsi="GHEA Grapalat"/>
                <w:sz w:val="20"/>
                <w:lang w:val="pt-BR"/>
              </w:rPr>
              <w:t>... %</w:t>
            </w:r>
          </w:p>
        </w:tc>
        <w:tc>
          <w:tcPr>
            <w:tcW w:w="1416" w:type="dxa"/>
            <w:vAlign w:val="center"/>
          </w:tcPr>
          <w:p w14:paraId="684C056C" w14:textId="2CB74933" w:rsidR="001F6476" w:rsidRPr="00F566BF" w:rsidRDefault="001F6476" w:rsidP="001F6476">
            <w:pPr>
              <w:jc w:val="center"/>
              <w:rPr>
                <w:rFonts w:ascii="GHEA Grapalat" w:hAnsi="GHEA Grapalat"/>
                <w:b/>
                <w:lang w:val="pt-BR"/>
              </w:rPr>
            </w:pPr>
            <w:r w:rsidRPr="00F566BF">
              <w:rPr>
                <w:rFonts w:ascii="GHEA Grapalat" w:hAnsi="GHEA Grapalat"/>
                <w:sz w:val="20"/>
                <w:lang w:val="pt-BR"/>
              </w:rPr>
              <w:t>... %</w:t>
            </w:r>
          </w:p>
        </w:tc>
      </w:tr>
    </w:tbl>
    <w:p w14:paraId="0766221F" w14:textId="77777777" w:rsidR="007678FA" w:rsidRPr="000968C3" w:rsidRDefault="007678FA" w:rsidP="007678FA">
      <w:pPr>
        <w:rPr>
          <w:rFonts w:ascii="GHEA Grapalat" w:hAnsi="GHEA Grapalat"/>
          <w:i/>
          <w:sz w:val="18"/>
          <w:szCs w:val="18"/>
          <w:lang w:val="hy-AM"/>
        </w:rPr>
      </w:pPr>
    </w:p>
    <w:p w14:paraId="1A4EF1A0" w14:textId="68C5E21A" w:rsidR="007678FA" w:rsidRPr="00F566BF" w:rsidRDefault="007678FA" w:rsidP="00124947">
      <w:pPr>
        <w:jc w:val="both"/>
        <w:rPr>
          <w:rFonts w:ascii="GHEA Grapalat" w:hAnsi="GHEA Grapalat"/>
          <w:i/>
          <w:sz w:val="18"/>
          <w:szCs w:val="18"/>
          <w:lang w:val="pt-BR"/>
        </w:rPr>
      </w:pPr>
      <w:r w:rsidRPr="00A23082">
        <w:rPr>
          <w:rFonts w:ascii="GHEA Grapalat" w:hAnsi="GHEA Grapalat"/>
          <w:i/>
          <w:sz w:val="18"/>
          <w:szCs w:val="18"/>
          <w:lang w:val="hy-AM"/>
        </w:rPr>
        <w:t xml:space="preserve">* </w:t>
      </w:r>
      <w:r w:rsidRPr="00F566BF">
        <w:rPr>
          <w:rFonts w:ascii="GHEA Grapalat" w:hAnsi="GHEA Grapalat" w:cs="Sylfaen"/>
          <w:i/>
          <w:sz w:val="18"/>
          <w:szCs w:val="18"/>
          <w:lang w:val="pt-BR"/>
        </w:rPr>
        <w:t>Վճարման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ենթակա</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գումարները</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ներկայացվում են աճողական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 xml:space="preserve">կարգով: </w:t>
      </w: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3AA5C08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3FDE2F15" w14:textId="327C571C"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AE330B">
        <w:rPr>
          <w:rFonts w:ascii="GHEA Grapalat" w:hAnsi="GHEA Grapalat"/>
          <w:i/>
          <w:sz w:val="18"/>
          <w:lang w:val="hy-AM"/>
        </w:rPr>
        <w:t>ԵՔ-ԲՄԽԾՁԲ-</w:t>
      </w:r>
      <w:r w:rsidR="00810DF7">
        <w:rPr>
          <w:rFonts w:ascii="GHEA Grapalat" w:hAnsi="GHEA Grapalat"/>
          <w:i/>
          <w:sz w:val="18"/>
          <w:lang w:val="hy-AM"/>
        </w:rPr>
        <w:t>26/11</w:t>
      </w:r>
      <w:r w:rsidR="00513CB2">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8637C9"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proofErr w:type="gram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proofErr w:type="gramStart"/>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հիմք</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պայմանագրի</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վերաբերյալ</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proofErr w:type="gramStart"/>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20</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proofErr w:type="gram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2A5616A"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4752D2A1" w14:textId="4DF0D1A5" w:rsidR="007678FA" w:rsidRPr="007D0B50" w:rsidRDefault="007678FA" w:rsidP="007678FA">
      <w:pPr>
        <w:autoSpaceDE w:val="0"/>
        <w:autoSpaceDN w:val="0"/>
        <w:adjustRightInd w:val="0"/>
        <w:jc w:val="right"/>
        <w:rPr>
          <w:rFonts w:ascii="GHEA Grapalat" w:hAnsi="GHEA Grapalat" w:cs="TimesArmenianPSMT"/>
          <w:i/>
          <w:sz w:val="20"/>
          <w:lang w:val="hy-AM"/>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AE330B">
        <w:rPr>
          <w:rFonts w:ascii="GHEA Grapalat" w:hAnsi="GHEA Grapalat"/>
          <w:i/>
          <w:sz w:val="18"/>
          <w:lang w:val="hy-AM"/>
        </w:rPr>
        <w:t>ԵՔ-ԲՄԽԾՁԲ-</w:t>
      </w:r>
      <w:r w:rsidR="00810DF7">
        <w:rPr>
          <w:rFonts w:ascii="GHEA Grapalat" w:hAnsi="GHEA Grapalat"/>
          <w:i/>
          <w:sz w:val="18"/>
          <w:lang w:val="hy-AM"/>
        </w:rPr>
        <w:t>26/11</w:t>
      </w:r>
      <w:r w:rsidR="00513CB2">
        <w:rPr>
          <w:rFonts w:ascii="GHEA Grapalat" w:hAnsi="GHEA Grapalat"/>
          <w:i/>
          <w:sz w:val="18"/>
          <w:lang w:val="hy-AM"/>
        </w:rPr>
        <w:t xml:space="preserve"> </w:t>
      </w:r>
      <w:r w:rsidR="00513CB2" w:rsidRPr="00F566BF">
        <w:rPr>
          <w:rFonts w:ascii="GHEA Grapalat" w:hAnsi="GHEA Grapalat"/>
          <w:i/>
          <w:sz w:val="18"/>
          <w:lang w:val="hy-AM"/>
        </w:rPr>
        <w:t xml:space="preserve">  </w:t>
      </w:r>
      <w:r w:rsidRPr="007D0B50">
        <w:rPr>
          <w:rFonts w:ascii="GHEA Grapalat" w:hAnsi="GHEA Grapalat" w:cs="TimesArmenianPSMT"/>
          <w:i/>
          <w:sz w:val="20"/>
          <w:lang w:val="hy-AM"/>
        </w:rPr>
        <w:t>ծածկագրով պայմանագրի</w:t>
      </w:r>
    </w:p>
    <w:p w14:paraId="4F674C6B" w14:textId="77777777" w:rsidR="007678FA" w:rsidRPr="007D0B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7D0B50" w:rsidRDefault="007678FA" w:rsidP="007678FA">
      <w:pPr>
        <w:rPr>
          <w:rFonts w:ascii="GHEA Grapalat" w:hAnsi="GHEA Grapalat"/>
          <w:lang w:val="hy-AM"/>
        </w:rPr>
      </w:pPr>
    </w:p>
    <w:p w14:paraId="0FBBE306" w14:textId="77777777" w:rsidR="007678FA" w:rsidRPr="007D0B50" w:rsidRDefault="007678FA" w:rsidP="007678FA">
      <w:pPr>
        <w:rPr>
          <w:rFonts w:ascii="GHEA Grapalat" w:hAnsi="GHEA Grapalat"/>
          <w:lang w:val="hy-AM"/>
        </w:rPr>
      </w:pPr>
    </w:p>
    <w:p w14:paraId="36010724" w14:textId="77777777" w:rsidR="007678FA" w:rsidRPr="007D0B50" w:rsidRDefault="007678FA" w:rsidP="007678FA">
      <w:pPr>
        <w:rPr>
          <w:rFonts w:ascii="GHEA Grapalat" w:hAnsi="GHEA Grapalat"/>
          <w:lang w:val="hy-AM"/>
        </w:rPr>
      </w:pPr>
    </w:p>
    <w:p w14:paraId="607BBF20" w14:textId="77777777" w:rsidR="007678FA" w:rsidRPr="007D0B50" w:rsidRDefault="007678FA" w:rsidP="007678FA">
      <w:pPr>
        <w:tabs>
          <w:tab w:val="left" w:pos="2250"/>
        </w:tabs>
        <w:spacing w:line="276" w:lineRule="auto"/>
        <w:jc w:val="center"/>
        <w:rPr>
          <w:rFonts w:ascii="GHEA Grapalat" w:hAnsi="GHEA Grapalat" w:cs="Sylfaen"/>
          <w:bCs/>
          <w:sz w:val="18"/>
          <w:szCs w:val="18"/>
          <w:lang w:val="hy-AM"/>
        </w:rPr>
      </w:pPr>
      <w:r w:rsidRPr="007D0B50">
        <w:rPr>
          <w:rFonts w:ascii="GHEA Grapalat" w:hAnsi="GHEA Grapalat" w:cs="Sylfaen"/>
          <w:bCs/>
          <w:sz w:val="18"/>
          <w:szCs w:val="18"/>
          <w:lang w:val="hy-AM"/>
        </w:rPr>
        <w:t xml:space="preserve">ԱԿՏ  N    </w:t>
      </w:r>
    </w:p>
    <w:p w14:paraId="066020AB" w14:textId="77777777" w:rsidR="007678FA" w:rsidRPr="001A6BED"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1A6BED">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1A6BED" w:rsidRDefault="007678FA" w:rsidP="007678FA">
      <w:pPr>
        <w:tabs>
          <w:tab w:val="left" w:pos="360"/>
          <w:tab w:val="left" w:pos="540"/>
        </w:tabs>
        <w:rPr>
          <w:rFonts w:ascii="GHEA Grapalat" w:hAnsi="GHEA Grapalat" w:cs="Sylfaen"/>
          <w:sz w:val="22"/>
          <w:szCs w:val="22"/>
          <w:lang w:val="hy-AM"/>
        </w:rPr>
      </w:pPr>
    </w:p>
    <w:p w14:paraId="041BA7FF" w14:textId="77777777" w:rsidR="007678FA" w:rsidRPr="001A6BED" w:rsidRDefault="007678FA" w:rsidP="007678FA">
      <w:pPr>
        <w:tabs>
          <w:tab w:val="left" w:pos="360"/>
          <w:tab w:val="left" w:pos="540"/>
        </w:tabs>
        <w:rPr>
          <w:rFonts w:ascii="GHEA Grapalat" w:hAnsi="GHEA Grapalat" w:cs="Sylfaen"/>
          <w:sz w:val="22"/>
          <w:szCs w:val="22"/>
          <w:lang w:val="hy-AM"/>
        </w:rPr>
      </w:pPr>
    </w:p>
    <w:p w14:paraId="34088F6B" w14:textId="77777777" w:rsidR="007678FA" w:rsidRPr="001A6BED" w:rsidRDefault="007678FA" w:rsidP="007678FA">
      <w:pPr>
        <w:tabs>
          <w:tab w:val="left" w:pos="360"/>
          <w:tab w:val="left" w:pos="540"/>
        </w:tabs>
        <w:ind w:left="-540" w:firstLine="180"/>
        <w:jc w:val="both"/>
        <w:rPr>
          <w:rFonts w:ascii="GHEA Grapalat" w:hAnsi="GHEA Grapalat" w:cs="Sylfaen"/>
          <w:sz w:val="20"/>
          <w:szCs w:val="20"/>
          <w:lang w:val="hy-AM"/>
        </w:rPr>
      </w:pPr>
      <w:r w:rsidRPr="001A6BED">
        <w:rPr>
          <w:rFonts w:ascii="GHEA Grapalat" w:hAnsi="GHEA Grapalat" w:cs="Sylfaen"/>
          <w:lang w:val="hy-AM"/>
        </w:rPr>
        <w:tab/>
      </w:r>
      <w:r w:rsidRPr="00F566BF">
        <w:rPr>
          <w:rFonts w:ascii="GHEA Grapalat" w:hAnsi="GHEA Grapalat" w:cs="Sylfaen"/>
          <w:sz w:val="20"/>
          <w:szCs w:val="20"/>
          <w:lang w:val="hy-AM"/>
        </w:rPr>
        <w:t xml:space="preserve">Սույնով </w:t>
      </w:r>
      <w:r w:rsidRPr="001A6BED">
        <w:rPr>
          <w:rFonts w:ascii="GHEA Grapalat" w:hAnsi="GHEA Grapalat" w:cs="Sylfaen"/>
          <w:sz w:val="20"/>
          <w:szCs w:val="20"/>
          <w:lang w:val="hy-AM"/>
        </w:rPr>
        <w:t>արձանագրվում 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1A6BED">
        <w:rPr>
          <w:rFonts w:ascii="GHEA Grapalat" w:hAnsi="GHEA Grapalat" w:cs="Sylfaen"/>
          <w:sz w:val="20"/>
          <w:u w:val="single"/>
          <w:lang w:val="hy-AM"/>
        </w:rPr>
        <w:tab/>
      </w:r>
      <w:r w:rsidRPr="001A6BED">
        <w:rPr>
          <w:rFonts w:ascii="GHEA Grapalat" w:hAnsi="GHEA Grapalat" w:cs="Sylfaen"/>
          <w:sz w:val="20"/>
          <w:u w:val="single"/>
          <w:lang w:val="hy-AM"/>
        </w:rPr>
        <w:tab/>
        <w:t xml:space="preserve">        </w:t>
      </w:r>
      <w:r w:rsidRPr="001A6BED">
        <w:rPr>
          <w:rFonts w:ascii="GHEA Grapalat" w:hAnsi="GHEA Grapalat" w:cs="Sylfaen"/>
          <w:sz w:val="20"/>
          <w:lang w:val="hy-AM"/>
        </w:rPr>
        <w:t>-ի</w:t>
      </w:r>
      <w:r w:rsidRPr="001A6BED">
        <w:rPr>
          <w:rFonts w:ascii="GHEA Grapalat" w:hAnsi="GHEA Grapalat" w:cs="Sylfaen"/>
          <w:lang w:val="hy-AM"/>
        </w:rPr>
        <w:t xml:space="preserve"> </w:t>
      </w:r>
      <w:r w:rsidRPr="001A6BED">
        <w:rPr>
          <w:rFonts w:ascii="GHEA Grapalat" w:hAnsi="GHEA Grapalat" w:cs="Sylfaen"/>
          <w:sz w:val="20"/>
          <w:szCs w:val="20"/>
          <w:lang w:val="hy-AM"/>
        </w:rPr>
        <w:t xml:space="preserve">(այսուհետ` Պատվիրատու)  </w:t>
      </w:r>
      <w:r w:rsidRPr="00F566BF">
        <w:rPr>
          <w:rFonts w:ascii="GHEA Grapalat" w:hAnsi="GHEA Grapalat" w:cs="Sylfaen"/>
          <w:sz w:val="20"/>
          <w:szCs w:val="20"/>
          <w:lang w:val="hy-AM"/>
        </w:rPr>
        <w:t xml:space="preserve">և </w:t>
      </w:r>
      <w:r w:rsidRPr="001A6BED">
        <w:rPr>
          <w:rFonts w:ascii="GHEA Grapalat" w:hAnsi="GHEA Grapalat" w:cs="Sylfaen"/>
          <w:sz w:val="20"/>
          <w:u w:val="single"/>
          <w:lang w:val="hy-AM"/>
        </w:rPr>
        <w:tab/>
      </w:r>
      <w:r w:rsidRPr="001A6BED">
        <w:rPr>
          <w:rFonts w:ascii="GHEA Grapalat" w:hAnsi="GHEA Grapalat" w:cs="Sylfaen"/>
          <w:sz w:val="20"/>
          <w:u w:val="single"/>
          <w:lang w:val="hy-AM"/>
        </w:rPr>
        <w:tab/>
        <w:t xml:space="preserve">        </w:t>
      </w:r>
      <w:r w:rsidRPr="001A6BED">
        <w:rPr>
          <w:rFonts w:ascii="GHEA Grapalat" w:hAnsi="GHEA Grapalat" w:cs="Sylfaen"/>
          <w:sz w:val="20"/>
          <w:lang w:val="hy-AM"/>
        </w:rPr>
        <w:t>-ի</w:t>
      </w:r>
    </w:p>
    <w:p w14:paraId="4772D509" w14:textId="77777777" w:rsidR="007678FA" w:rsidRPr="001A6BED" w:rsidRDefault="007678FA" w:rsidP="007678FA">
      <w:pPr>
        <w:tabs>
          <w:tab w:val="left" w:pos="360"/>
          <w:tab w:val="left" w:pos="540"/>
        </w:tabs>
        <w:jc w:val="both"/>
        <w:rPr>
          <w:rFonts w:ascii="GHEA Grapalat" w:hAnsi="GHEA Grapalat" w:cs="Sylfaen"/>
          <w:lang w:val="hy-AM"/>
        </w:rPr>
      </w:pPr>
      <w:r w:rsidRPr="001A6BED">
        <w:rPr>
          <w:rFonts w:ascii="GHEA Grapalat" w:hAnsi="GHEA Grapalat" w:cs="Sylfaen"/>
          <w:lang w:val="hy-AM"/>
        </w:rPr>
        <w:t xml:space="preserve">                                            </w:t>
      </w:r>
      <w:r w:rsidRPr="001A6BED">
        <w:rPr>
          <w:rFonts w:ascii="GHEA Grapalat" w:hAnsi="GHEA Grapalat" w:cs="Sylfaen"/>
          <w:sz w:val="12"/>
          <w:szCs w:val="12"/>
          <w:lang w:val="hy-AM"/>
        </w:rPr>
        <w:t xml:space="preserve">Պատվիրատուի անունը     </w:t>
      </w:r>
      <w:r w:rsidRPr="001A6BED">
        <w:rPr>
          <w:rFonts w:ascii="GHEA Grapalat" w:hAnsi="GHEA Grapalat" w:cs="Sylfaen"/>
          <w:sz w:val="16"/>
          <w:szCs w:val="16"/>
          <w:lang w:val="hy-AM"/>
        </w:rPr>
        <w:t xml:space="preserve">                                                           </w:t>
      </w:r>
      <w:r w:rsidRPr="001A6BED">
        <w:rPr>
          <w:rFonts w:ascii="GHEA Grapalat" w:hAnsi="GHEA Grapalat" w:cs="Sylfaen"/>
          <w:sz w:val="12"/>
          <w:szCs w:val="12"/>
          <w:lang w:val="hy-AM"/>
        </w:rPr>
        <w:t>Կատարողի անունը</w:t>
      </w:r>
    </w:p>
    <w:p w14:paraId="1B6399F5" w14:textId="77777777" w:rsidR="007678FA" w:rsidRPr="001A6BED"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1A6BED">
        <w:rPr>
          <w:rFonts w:ascii="GHEA Grapalat" w:hAnsi="GHEA Grapalat" w:cs="Sylfaen"/>
          <w:sz w:val="20"/>
          <w:szCs w:val="20"/>
          <w:lang w:val="hy-AM"/>
        </w:rPr>
        <w:t>ատարող</w:t>
      </w:r>
      <w:r w:rsidRPr="00F566BF">
        <w:rPr>
          <w:rFonts w:ascii="GHEA Grapalat" w:hAnsi="GHEA Grapalat" w:cs="Sylfaen"/>
          <w:sz w:val="20"/>
          <w:szCs w:val="20"/>
          <w:lang w:val="hy-AM"/>
        </w:rPr>
        <w:t>)</w:t>
      </w:r>
      <w:r w:rsidRPr="001A6BED">
        <w:rPr>
          <w:rFonts w:ascii="GHEA Grapalat" w:hAnsi="GHEA Grapalat" w:cs="Sylfaen"/>
          <w:sz w:val="20"/>
          <w:szCs w:val="20"/>
          <w:lang w:val="hy-AM"/>
        </w:rPr>
        <w:t xml:space="preserve"> </w:t>
      </w:r>
      <w:r w:rsidRPr="001A6BED">
        <w:rPr>
          <w:rFonts w:ascii="GHEA Grapalat" w:hAnsi="GHEA Grapalat" w:cs="Sylfaen"/>
          <w:sz w:val="20"/>
          <w:lang w:val="hy-AM"/>
        </w:rPr>
        <w:t xml:space="preserve">միջև 20     թ. </w:t>
      </w:r>
      <w:r w:rsidRPr="001A6BED">
        <w:rPr>
          <w:rFonts w:ascii="GHEA Grapalat" w:hAnsi="GHEA Grapalat" w:cs="Sylfaen"/>
          <w:sz w:val="20"/>
          <w:u w:val="single"/>
          <w:lang w:val="hy-AM"/>
        </w:rPr>
        <w:tab/>
      </w:r>
      <w:r w:rsidRPr="001A6BED">
        <w:rPr>
          <w:rFonts w:ascii="GHEA Grapalat" w:hAnsi="GHEA Grapalat" w:cs="Sylfaen"/>
          <w:sz w:val="20"/>
          <w:u w:val="single"/>
          <w:lang w:val="hy-AM"/>
        </w:rPr>
        <w:tab/>
      </w:r>
      <w:r w:rsidRPr="001A6BED">
        <w:rPr>
          <w:rFonts w:ascii="GHEA Grapalat" w:hAnsi="GHEA Grapalat" w:cs="Sylfaen"/>
          <w:sz w:val="20"/>
          <w:u w:val="single"/>
          <w:lang w:val="hy-AM"/>
        </w:rPr>
        <w:tab/>
      </w:r>
      <w:r w:rsidRPr="001A6BED">
        <w:rPr>
          <w:rFonts w:ascii="GHEA Grapalat" w:hAnsi="GHEA Grapalat" w:cs="Sylfaen"/>
          <w:sz w:val="20"/>
          <w:u w:val="single"/>
          <w:lang w:val="hy-AM"/>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5" w:name="_Hlk187704942"/>
            <w:bookmarkStart w:id="16"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6E27A642"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              20</w:t>
            </w:r>
            <w:r w:rsidR="00513CB2">
              <w:rPr>
                <w:rFonts w:ascii="GHEA Grapalat" w:hAnsi="GHEA Grapalat" w:cs="Sylfaen"/>
                <w:i/>
                <w:sz w:val="20"/>
                <w:lang w:val="pt-BR"/>
              </w:rPr>
              <w:t>25</w:t>
            </w:r>
            <w:r w:rsidRPr="005E1F72">
              <w:rPr>
                <w:rFonts w:ascii="GHEA Grapalat" w:hAnsi="GHEA Grapalat" w:cs="Sylfaen"/>
                <w:i/>
                <w:sz w:val="20"/>
                <w:lang w:val="pt-BR"/>
              </w:rPr>
              <w:t xml:space="preserve">  թ. կնքված </w:t>
            </w:r>
          </w:p>
          <w:p w14:paraId="277B09C7" w14:textId="77C7C188"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w:t>
            </w:r>
            <w:r w:rsidR="00513CB2" w:rsidRPr="00F566BF">
              <w:rPr>
                <w:rFonts w:ascii="GHEA Grapalat" w:hAnsi="GHEA Grapalat"/>
                <w:i/>
                <w:sz w:val="18"/>
                <w:lang w:val="hy-AM"/>
              </w:rPr>
              <w:t xml:space="preserve">                    </w:t>
            </w:r>
            <w:r w:rsidR="00AE330B">
              <w:rPr>
                <w:rFonts w:ascii="GHEA Grapalat" w:hAnsi="GHEA Grapalat"/>
                <w:i/>
                <w:sz w:val="18"/>
                <w:lang w:val="hy-AM"/>
              </w:rPr>
              <w:t>ԵՔ-ԲՄԽԾՁԲ-</w:t>
            </w:r>
            <w:r w:rsidR="00810DF7">
              <w:rPr>
                <w:rFonts w:ascii="GHEA Grapalat" w:hAnsi="GHEA Grapalat"/>
                <w:i/>
                <w:sz w:val="18"/>
                <w:lang w:val="hy-AM"/>
              </w:rPr>
              <w:t>26/11</w:t>
            </w:r>
            <w:r w:rsidR="00513CB2">
              <w:rPr>
                <w:rFonts w:ascii="GHEA Grapalat" w:hAnsi="GHEA Grapalat"/>
                <w:i/>
                <w:sz w:val="18"/>
                <w:lang w:val="hy-AM"/>
              </w:rPr>
              <w:t xml:space="preserve"> </w:t>
            </w: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3971BD3F"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w:t>
            </w:r>
            <w:r w:rsidR="00EF6E29">
              <w:rPr>
                <w:rFonts w:ascii="GHEA Grapalat" w:hAnsi="GHEA Grapalat" w:cs="Sylfaen"/>
                <w:sz w:val="20"/>
                <w:szCs w:val="20"/>
                <w:lang w:val="es-ES"/>
              </w:rPr>
              <w:t>2</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5"/>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6"/>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FB524" w14:textId="77777777" w:rsidR="00083228" w:rsidRDefault="00083228">
      <w:r>
        <w:separator/>
      </w:r>
    </w:p>
  </w:endnote>
  <w:endnote w:type="continuationSeparator" w:id="0">
    <w:p w14:paraId="7C41E0EB" w14:textId="77777777" w:rsidR="00083228" w:rsidRDefault="00083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49E1A" w14:textId="77777777" w:rsidR="00083228" w:rsidRDefault="00083228">
      <w:r>
        <w:separator/>
      </w:r>
    </w:p>
  </w:footnote>
  <w:footnote w:type="continuationSeparator" w:id="0">
    <w:p w14:paraId="5C04E472" w14:textId="77777777" w:rsidR="00083228" w:rsidRDefault="00083228">
      <w:r>
        <w:continuationSeparator/>
      </w:r>
    </w:p>
  </w:footnote>
  <w:footnote w:id="1">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6">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8">
    <w:p w14:paraId="7A92C076" w14:textId="77777777" w:rsidR="00013150" w:rsidRDefault="00013150" w:rsidP="00013150">
      <w:pPr>
        <w:pStyle w:val="FootnoteText"/>
        <w:jc w:val="both"/>
        <w:rPr>
          <w:rFonts w:ascii="GHEA Grapalat" w:hAnsi="GHEA Grapalat"/>
          <w:i/>
          <w:sz w:val="16"/>
          <w:szCs w:val="24"/>
          <w:lang w:val="hy-AM" w:eastAsia="en-US"/>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405693">
        <w:rPr>
          <w:rFonts w:ascii="GHEA Grapalat" w:hAnsi="GHEA Grapalat"/>
          <w:i/>
          <w:sz w:val="16"/>
          <w:szCs w:val="24"/>
          <w:lang w:val="hy-AM"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sidRPr="0089524D">
        <w:rPr>
          <w:rFonts w:ascii="GHEA Grapalat" w:hAnsi="GHEA Grapalat"/>
          <w:i/>
          <w:sz w:val="16"/>
          <w:szCs w:val="24"/>
          <w:lang w:val="hy-AM" w:eastAsia="en-US"/>
        </w:rPr>
        <w:t>»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405693" w:rsidDel="008B32AF">
        <w:rPr>
          <w:rFonts w:ascii="GHEA Grapalat" w:hAnsi="GHEA Grapalat"/>
          <w:i/>
          <w:sz w:val="16"/>
          <w:szCs w:val="24"/>
          <w:lang w:val="hy-AM" w:eastAsia="en-US"/>
        </w:rPr>
        <w:t xml:space="preserve"> </w:t>
      </w:r>
    </w:p>
    <w:p w14:paraId="6AEE7570" w14:textId="77777777" w:rsidR="00013150" w:rsidRPr="00DC0D0F" w:rsidRDefault="00013150" w:rsidP="00013150">
      <w:pPr>
        <w:rPr>
          <w:lang w:val="hy-AM"/>
        </w:rPr>
      </w:pPr>
      <w:bookmarkStart w:id="11" w:name="_Hlk192770044"/>
      <w:bookmarkStart w:id="12" w:name="_Hlk192770606"/>
      <w:bookmarkStart w:id="13" w:name="_Hlk192770607"/>
      <w:r w:rsidRPr="00DC0D0F">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1"/>
    <w:bookmarkEnd w:id="12"/>
    <w:bookmarkEnd w:id="13"/>
    <w:p w14:paraId="591C2C38" w14:textId="77777777" w:rsidR="00013150" w:rsidRPr="00CD51B9" w:rsidRDefault="00013150" w:rsidP="00013150">
      <w:pPr>
        <w:pStyle w:val="FootnoteText"/>
        <w:jc w:val="both"/>
        <w:rPr>
          <w:rFonts w:ascii="Sylfaen" w:hAnsi="Sylfaen"/>
          <w:lang w:val="hy-AM"/>
        </w:rPr>
      </w:pPr>
    </w:p>
    <w:p w14:paraId="28D934CA" w14:textId="77777777" w:rsidR="00013150" w:rsidRPr="00D66974" w:rsidRDefault="00013150" w:rsidP="0001315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8702A"/>
    <w:multiLevelType w:val="hybridMultilevel"/>
    <w:tmpl w:val="70C82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3"/>
  </w:num>
  <w:num w:numId="2" w16cid:durableId="1608543227">
    <w:abstractNumId w:val="9"/>
  </w:num>
  <w:num w:numId="3" w16cid:durableId="1163819955">
    <w:abstractNumId w:val="20"/>
  </w:num>
  <w:num w:numId="4" w16cid:durableId="1174689483">
    <w:abstractNumId w:val="16"/>
  </w:num>
  <w:num w:numId="5" w16cid:durableId="579799691">
    <w:abstractNumId w:val="25"/>
  </w:num>
  <w:num w:numId="6" w16cid:durableId="72355419">
    <w:abstractNumId w:val="23"/>
    <w:lvlOverride w:ilvl="0">
      <w:startOverride w:val="1"/>
    </w:lvlOverride>
    <w:lvlOverride w:ilvl="1"/>
    <w:lvlOverride w:ilvl="2"/>
    <w:lvlOverride w:ilvl="3"/>
    <w:lvlOverride w:ilvl="4"/>
    <w:lvlOverride w:ilvl="5"/>
    <w:lvlOverride w:ilvl="6"/>
    <w:lvlOverride w:ilvl="7"/>
    <w:lvlOverride w:ilvl="8"/>
  </w:num>
  <w:num w:numId="7" w16cid:durableId="10796010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8"/>
  </w:num>
  <w:num w:numId="10" w16cid:durableId="2033219715">
    <w:abstractNumId w:val="6"/>
  </w:num>
  <w:num w:numId="11" w16cid:durableId="2121681057">
    <w:abstractNumId w:val="8"/>
  </w:num>
  <w:num w:numId="12" w16cid:durableId="1177887081">
    <w:abstractNumId w:val="29"/>
  </w:num>
  <w:num w:numId="13" w16cid:durableId="1087531473">
    <w:abstractNumId w:val="26"/>
  </w:num>
  <w:num w:numId="14" w16cid:durableId="1989898819">
    <w:abstractNumId w:val="12"/>
  </w:num>
  <w:num w:numId="15" w16cid:durableId="1722704565">
    <w:abstractNumId w:val="27"/>
  </w:num>
  <w:num w:numId="16" w16cid:durableId="270550459">
    <w:abstractNumId w:val="15"/>
  </w:num>
  <w:num w:numId="17" w16cid:durableId="1346326557">
    <w:abstractNumId w:val="7"/>
  </w:num>
  <w:num w:numId="18" w16cid:durableId="795952545">
    <w:abstractNumId w:val="1"/>
  </w:num>
  <w:num w:numId="19" w16cid:durableId="1130442947">
    <w:abstractNumId w:val="5"/>
  </w:num>
  <w:num w:numId="20" w16cid:durableId="366301439">
    <w:abstractNumId w:val="4"/>
  </w:num>
  <w:num w:numId="21" w16cid:durableId="1796287460">
    <w:abstractNumId w:val="30"/>
  </w:num>
  <w:num w:numId="22" w16cid:durableId="1703357523">
    <w:abstractNumId w:val="28"/>
  </w:num>
  <w:num w:numId="23" w16cid:durableId="1800225600">
    <w:abstractNumId w:val="24"/>
  </w:num>
  <w:num w:numId="24" w16cid:durableId="173808293">
    <w:abstractNumId w:val="0"/>
  </w:num>
  <w:num w:numId="25" w16cid:durableId="964384315">
    <w:abstractNumId w:val="14"/>
  </w:num>
  <w:num w:numId="26" w16cid:durableId="133259512">
    <w:abstractNumId w:val="17"/>
  </w:num>
  <w:num w:numId="27" w16cid:durableId="109983424">
    <w:abstractNumId w:val="22"/>
  </w:num>
  <w:num w:numId="28" w16cid:durableId="352153748">
    <w:abstractNumId w:val="11"/>
  </w:num>
  <w:num w:numId="29" w16cid:durableId="1170219024">
    <w:abstractNumId w:val="10"/>
  </w:num>
  <w:num w:numId="30" w16cid:durableId="1554270000">
    <w:abstractNumId w:val="13"/>
  </w:num>
  <w:num w:numId="31" w16cid:durableId="1113285084">
    <w:abstractNumId w:val="21"/>
  </w:num>
  <w:num w:numId="32" w16cid:durableId="500892976">
    <w:abstractNumId w:val="3"/>
  </w:num>
  <w:num w:numId="33" w16cid:durableId="2111654030">
    <w:abstractNumId w:val="19"/>
  </w:num>
  <w:num w:numId="34" w16cid:durableId="1561089124">
    <w:abstractNumId w:val="1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82677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588610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150"/>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228"/>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DF1"/>
    <w:rsid w:val="00101F06"/>
    <w:rsid w:val="00102291"/>
    <w:rsid w:val="0010323D"/>
    <w:rsid w:val="0010465B"/>
    <w:rsid w:val="00104861"/>
    <w:rsid w:val="00105232"/>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A6BED"/>
    <w:rsid w:val="001B0D9A"/>
    <w:rsid w:val="001B1370"/>
    <w:rsid w:val="001B1D23"/>
    <w:rsid w:val="001B1FC4"/>
    <w:rsid w:val="001B210E"/>
    <w:rsid w:val="001B21A3"/>
    <w:rsid w:val="001B2244"/>
    <w:rsid w:val="001B25D3"/>
    <w:rsid w:val="001B37D2"/>
    <w:rsid w:val="001B3F20"/>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491E"/>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476"/>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253B"/>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46D2"/>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BAB"/>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BA4"/>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69B6"/>
    <w:rsid w:val="003572A0"/>
    <w:rsid w:val="003579C1"/>
    <w:rsid w:val="00357A33"/>
    <w:rsid w:val="00357AA2"/>
    <w:rsid w:val="00357D48"/>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2D15"/>
    <w:rsid w:val="003B3A13"/>
    <w:rsid w:val="003B4A74"/>
    <w:rsid w:val="003B5004"/>
    <w:rsid w:val="003B509C"/>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49A5"/>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2F17"/>
    <w:rsid w:val="004134BB"/>
    <w:rsid w:val="00413A8A"/>
    <w:rsid w:val="00416F1E"/>
    <w:rsid w:val="00417553"/>
    <w:rsid w:val="004175B6"/>
    <w:rsid w:val="0042084B"/>
    <w:rsid w:val="0042188A"/>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2B78"/>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B18"/>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2D1"/>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EE0"/>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36E"/>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273"/>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6FC8"/>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393"/>
    <w:rsid w:val="007224D2"/>
    <w:rsid w:val="00722665"/>
    <w:rsid w:val="00723462"/>
    <w:rsid w:val="0072365C"/>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48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B50"/>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0DF7"/>
    <w:rsid w:val="00811D16"/>
    <w:rsid w:val="008128C9"/>
    <w:rsid w:val="008138CD"/>
    <w:rsid w:val="00813CD0"/>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9B4"/>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1FA"/>
    <w:rsid w:val="00842815"/>
    <w:rsid w:val="00842CDF"/>
    <w:rsid w:val="00842DEA"/>
    <w:rsid w:val="008435A4"/>
    <w:rsid w:val="008435DB"/>
    <w:rsid w:val="00843892"/>
    <w:rsid w:val="0084400A"/>
    <w:rsid w:val="00844434"/>
    <w:rsid w:val="00845AA5"/>
    <w:rsid w:val="0084628D"/>
    <w:rsid w:val="00846E52"/>
    <w:rsid w:val="00847EB9"/>
    <w:rsid w:val="008504E0"/>
    <w:rsid w:val="00850570"/>
    <w:rsid w:val="00850857"/>
    <w:rsid w:val="008510F1"/>
    <w:rsid w:val="008519CC"/>
    <w:rsid w:val="0085236E"/>
    <w:rsid w:val="008524E5"/>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37C9"/>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B33"/>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7A9"/>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6E2D"/>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5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29B6"/>
    <w:rsid w:val="00943563"/>
    <w:rsid w:val="009457D1"/>
    <w:rsid w:val="0094684E"/>
    <w:rsid w:val="009471C4"/>
    <w:rsid w:val="00947D03"/>
    <w:rsid w:val="0095176C"/>
    <w:rsid w:val="0095199F"/>
    <w:rsid w:val="00951BC0"/>
    <w:rsid w:val="00953F12"/>
    <w:rsid w:val="00954C1B"/>
    <w:rsid w:val="00954F59"/>
    <w:rsid w:val="00955A1E"/>
    <w:rsid w:val="00955CC1"/>
    <w:rsid w:val="00955E87"/>
    <w:rsid w:val="00955F08"/>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2234"/>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247"/>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86"/>
    <w:rsid w:val="00A558B9"/>
    <w:rsid w:val="00A55E59"/>
    <w:rsid w:val="00A55FEE"/>
    <w:rsid w:val="00A565F9"/>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A7E49"/>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28D3"/>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86"/>
    <w:rsid w:val="00B72FE1"/>
    <w:rsid w:val="00B73AB8"/>
    <w:rsid w:val="00B73DE0"/>
    <w:rsid w:val="00B744F6"/>
    <w:rsid w:val="00B75687"/>
    <w:rsid w:val="00B76154"/>
    <w:rsid w:val="00B7771E"/>
    <w:rsid w:val="00B77C8D"/>
    <w:rsid w:val="00B802E2"/>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78B"/>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50B7"/>
    <w:rsid w:val="00BC6493"/>
    <w:rsid w:val="00BC6807"/>
    <w:rsid w:val="00BC6E1C"/>
    <w:rsid w:val="00BC6EE1"/>
    <w:rsid w:val="00BC6FA9"/>
    <w:rsid w:val="00BC723A"/>
    <w:rsid w:val="00BC76C0"/>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450"/>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5998"/>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AA"/>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30F"/>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3CC"/>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53FC"/>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1BE"/>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999"/>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3FDC"/>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AB0"/>
    <w:rsid w:val="00E51117"/>
    <w:rsid w:val="00E51EEA"/>
    <w:rsid w:val="00E52439"/>
    <w:rsid w:val="00E528AD"/>
    <w:rsid w:val="00E530B6"/>
    <w:rsid w:val="00E5348C"/>
    <w:rsid w:val="00E53C12"/>
    <w:rsid w:val="00E54297"/>
    <w:rsid w:val="00E5498B"/>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B78F1"/>
    <w:rsid w:val="00EC0C4F"/>
    <w:rsid w:val="00EC201D"/>
    <w:rsid w:val="00EC20BC"/>
    <w:rsid w:val="00EC22F7"/>
    <w:rsid w:val="00EC2345"/>
    <w:rsid w:val="00EC2C0F"/>
    <w:rsid w:val="00EC2CDE"/>
    <w:rsid w:val="00EC49B0"/>
    <w:rsid w:val="00EC5C7F"/>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D7242"/>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27AAC"/>
    <w:rsid w:val="00F339E3"/>
    <w:rsid w:val="00F34C44"/>
    <w:rsid w:val="00F36E1F"/>
    <w:rsid w:val="00F375B7"/>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47D0B"/>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61882521">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69</Pages>
  <Words>21397</Words>
  <Characters>121964</Characters>
  <Application>Microsoft Office Word</Application>
  <DocSecurity>0</DocSecurity>
  <Lines>1016</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143075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23</cp:lastModifiedBy>
  <cp:revision>87</cp:revision>
  <cp:lastPrinted>2018-02-16T07:12:00Z</cp:lastPrinted>
  <dcterms:created xsi:type="dcterms:W3CDTF">2025-03-04T12:43:00Z</dcterms:created>
  <dcterms:modified xsi:type="dcterms:W3CDTF">2025-12-24T12:21:00Z</dcterms:modified>
</cp:coreProperties>
</file>